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5C444" w14:textId="77777777" w:rsidR="003153F4" w:rsidRDefault="00831280">
      <w:pPr>
        <w:keepNext/>
        <w:spacing w:after="1200"/>
        <w:rPr>
          <w:rFonts w:cs="Arial"/>
          <w:iCs/>
        </w:rPr>
      </w:pPr>
      <w:bookmarkStart w:id="0" w:name="_Hlk123726567"/>
      <w:bookmarkStart w:id="1" w:name="_GoBack"/>
      <w:bookmarkEnd w:id="1"/>
      <w:r>
        <w:rPr>
          <w:rFonts w:cs="Arial"/>
          <w:iCs/>
        </w:rPr>
        <w:t>MRiRW/PSWPR 2023–2027/29(</w:t>
      </w:r>
      <w:del w:id="2" w:author="Agnieszka Kościaniuk" w:date="2024-07-31T08:19:00Z">
        <w:r w:rsidDel="00060F26">
          <w:rPr>
            <w:rFonts w:cs="Arial"/>
            <w:iCs/>
          </w:rPr>
          <w:delText>1</w:delText>
        </w:r>
      </w:del>
      <w:r w:rsidR="00060F26">
        <w:rPr>
          <w:rFonts w:cs="Arial"/>
          <w:iCs/>
        </w:rPr>
        <w:t>2</w:t>
      </w:r>
      <w:r>
        <w:rPr>
          <w:rFonts w:cs="Arial"/>
          <w:iCs/>
        </w:rPr>
        <w:t>)</w:t>
      </w:r>
      <w:r w:rsidR="009802F7">
        <w:rPr>
          <w:rFonts w:cs="Arial"/>
          <w:iCs/>
        </w:rPr>
        <w:tab/>
      </w:r>
      <w:r w:rsidR="009802F7">
        <w:rPr>
          <w:rFonts w:cs="Arial"/>
          <w:iCs/>
        </w:rPr>
        <w:tab/>
      </w:r>
      <w:r w:rsidR="009802F7">
        <w:rPr>
          <w:rFonts w:cs="Arial"/>
          <w:iCs/>
        </w:rPr>
        <w:tab/>
      </w:r>
      <w:r w:rsidR="009802F7">
        <w:rPr>
          <w:rFonts w:cs="Arial"/>
          <w:iCs/>
        </w:rPr>
        <w:tab/>
        <w:t xml:space="preserve"> </w:t>
      </w:r>
    </w:p>
    <w:p w14:paraId="2D2763B5" w14:textId="77777777" w:rsidR="003153F4" w:rsidRDefault="00831280">
      <w:pPr>
        <w:keepNext/>
        <w:spacing w:before="1200" w:after="360"/>
        <w:jc w:val="center"/>
        <w:rPr>
          <w:rFonts w:ascii="Times New Roman" w:hAnsi="Times New Roman"/>
          <w:bCs/>
          <w:caps/>
          <w:kern w:val="24"/>
        </w:rPr>
      </w:pPr>
      <w:r>
        <w:rPr>
          <w:rFonts w:ascii="Times New Roman" w:hAnsi="Times New Roman"/>
          <w:bCs/>
          <w:caps/>
          <w:noProof/>
          <w:kern w:val="24"/>
        </w:rPr>
        <w:drawing>
          <wp:inline distT="0" distB="0" distL="0" distR="0" wp14:anchorId="1CD2AEE6" wp14:editId="598C6AC5">
            <wp:extent cx="3781425" cy="1371600"/>
            <wp:effectExtent l="0" t="0" r="0" b="0"/>
            <wp:docPr id="1" name="Obraz 1" descr="U:\Departament Komunikacji i Promocji\NOWA IDENTYFIKACJA WIZUALNA MRiRW\POBIERZ_ZNAK\ORGAN\PNG\01_znak_podstawowy_kolor_biale_t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Departament Komunikacji i Promocji\NOWA IDENTYFIKACJA WIZUALNA MRiRW\POBIERZ_ZNAK\ORGAN\PNG\01_znak_podstawowy_kolor_biale_tl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8EC19" w14:textId="77777777" w:rsidR="003153F4" w:rsidRDefault="00831280">
      <w:pPr>
        <w:keepNext/>
        <w:suppressAutoHyphens/>
        <w:spacing w:before="1200" w:after="36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Wytyczne </w:t>
      </w:r>
      <w:r>
        <w:rPr>
          <w:rFonts w:cs="Arial"/>
          <w:b/>
        </w:rPr>
        <w:t>szczegółowe w zakresie przyznawania, wypłaty i zwrotu pomocy finansowej w ramach Planu Strategicznego dla Wspólnej Polityki Rolnej na lata 2023–2027 dla interwencji I.10.4 Inwestycje przyczyniające się do ochrony środowiska i klimatu</w:t>
      </w:r>
      <w:r>
        <w:rPr>
          <w:rFonts w:cs="Arial"/>
          <w:b/>
          <w:bCs/>
        </w:rPr>
        <w:t xml:space="preserve"> </w:t>
      </w:r>
    </w:p>
    <w:p w14:paraId="4BF650A6" w14:textId="77777777" w:rsidR="00C97966" w:rsidRPr="00C97966" w:rsidRDefault="00C97966" w:rsidP="00C97966">
      <w:pPr>
        <w:keepNext/>
        <w:suppressAutoHyphens/>
        <w:spacing w:before="1200" w:after="360"/>
        <w:jc w:val="center"/>
        <w:rPr>
          <w:rFonts w:cs="Arial"/>
          <w:bCs/>
        </w:rPr>
      </w:pPr>
      <w:r w:rsidRPr="00C97966">
        <w:rPr>
          <w:rFonts w:cs="Arial"/>
          <w:bCs/>
        </w:rPr>
        <w:t>(projekt)</w:t>
      </w:r>
    </w:p>
    <w:p w14:paraId="16DB68A8" w14:textId="77777777" w:rsidR="00B574EC" w:rsidRDefault="00B574EC">
      <w:pPr>
        <w:rPr>
          <w:b/>
          <w:bCs/>
          <w:sz w:val="28"/>
          <w:szCs w:val="28"/>
        </w:rPr>
      </w:pPr>
      <w:bookmarkStart w:id="3" w:name="_Hlk123726594"/>
      <w:bookmarkEnd w:id="0"/>
    </w:p>
    <w:tbl>
      <w:tblPr>
        <w:tblStyle w:val="Tabela-Siatka"/>
        <w:tblW w:w="457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C97966" w:rsidRPr="00C97966" w14:paraId="1C68FDD3" w14:textId="77777777" w:rsidTr="00C97966">
        <w:trPr>
          <w:trHeight w:val="315"/>
          <w:jc w:val="right"/>
        </w:trPr>
        <w:tc>
          <w:tcPr>
            <w:tcW w:w="4570" w:type="dxa"/>
          </w:tcPr>
          <w:p w14:paraId="7A4AA355" w14:textId="77777777" w:rsidR="00C97966" w:rsidRPr="00C97966" w:rsidRDefault="00C97966" w:rsidP="00C97966">
            <w:pPr>
              <w:rPr>
                <w:b/>
                <w:bCs/>
                <w:sz w:val="28"/>
                <w:szCs w:val="28"/>
              </w:rPr>
            </w:pPr>
            <w:bookmarkStart w:id="4" w:name="ezdPracownikNazwa"/>
            <w:r w:rsidRPr="00B62F61">
              <w:rPr>
                <w:rFonts w:cs="Segoe UI"/>
              </w:rPr>
              <w:t>Minister Rolnictwa i Rozwoju Wsi</w:t>
            </w:r>
            <w:bookmarkEnd w:id="4"/>
          </w:p>
        </w:tc>
      </w:tr>
      <w:tr w:rsidR="00C97966" w:rsidRPr="00C97966" w14:paraId="24DF5805" w14:textId="77777777" w:rsidTr="00C97966">
        <w:trPr>
          <w:trHeight w:val="315"/>
          <w:jc w:val="right"/>
        </w:trPr>
        <w:tc>
          <w:tcPr>
            <w:tcW w:w="4570" w:type="dxa"/>
          </w:tcPr>
          <w:p w14:paraId="02DE4A91" w14:textId="77777777" w:rsidR="00C97966" w:rsidRPr="00C97966" w:rsidRDefault="00C97966" w:rsidP="00C9796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97966" w:rsidRPr="00C97966" w14:paraId="38A8C525" w14:textId="77777777" w:rsidTr="00C97966">
        <w:trPr>
          <w:trHeight w:val="330"/>
          <w:jc w:val="right"/>
        </w:trPr>
        <w:tc>
          <w:tcPr>
            <w:tcW w:w="4570" w:type="dxa"/>
          </w:tcPr>
          <w:tbl>
            <w:tblPr>
              <w:tblStyle w:val="Tabela-Siatka"/>
              <w:tblW w:w="45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0"/>
            </w:tblGrid>
            <w:tr w:rsidR="00C97966" w:rsidRPr="00B62F61" w14:paraId="7251CC04" w14:textId="77777777" w:rsidTr="00C97966">
              <w:trPr>
                <w:trHeight w:val="315"/>
                <w:jc w:val="right"/>
              </w:trPr>
              <w:tc>
                <w:tcPr>
                  <w:tcW w:w="4570" w:type="dxa"/>
                </w:tcPr>
                <w:p w14:paraId="27408C44" w14:textId="77777777" w:rsidR="00C97966" w:rsidRPr="00B62F61" w:rsidRDefault="00C97966" w:rsidP="00C97966">
                  <w:pPr>
                    <w:keepNext/>
                    <w:spacing w:before="100" w:beforeAutospacing="1" w:after="100" w:afterAutospacing="1" w:line="276" w:lineRule="auto"/>
                    <w:ind w:left="323"/>
                    <w:rPr>
                      <w:rFonts w:cs="Arial"/>
                    </w:rPr>
                  </w:pPr>
                  <w:r w:rsidRPr="00B62F61">
                    <w:rPr>
                      <w:rFonts w:cs="Arial"/>
                    </w:rPr>
                    <w:t>$</w:t>
                  </w:r>
                  <w:r w:rsidRPr="00B62F61">
                    <w:rPr>
                      <w:rFonts w:cs="Arial"/>
                      <w:color w:val="808080" w:themeColor="background1" w:themeShade="80"/>
                    </w:rPr>
                    <w:t>imię nazwisko</w:t>
                  </w:r>
                </w:p>
              </w:tc>
            </w:tr>
            <w:tr w:rsidR="00C97966" w:rsidRPr="00B62F61" w14:paraId="4AADC1B7" w14:textId="77777777" w:rsidTr="00C97966">
              <w:trPr>
                <w:trHeight w:val="315"/>
                <w:jc w:val="right"/>
              </w:trPr>
              <w:tc>
                <w:tcPr>
                  <w:tcW w:w="4570" w:type="dxa"/>
                </w:tcPr>
                <w:p w14:paraId="470CA1F3" w14:textId="77777777" w:rsidR="00C97966" w:rsidRPr="00B62F61" w:rsidRDefault="00C97966" w:rsidP="00C97966">
                  <w:pPr>
                    <w:keepNext/>
                    <w:spacing w:before="100" w:beforeAutospacing="1" w:after="100" w:afterAutospacing="1" w:line="276" w:lineRule="auto"/>
                    <w:rPr>
                      <w:rFonts w:cs="Arial"/>
                    </w:rPr>
                  </w:pPr>
                </w:p>
              </w:tc>
            </w:tr>
            <w:tr w:rsidR="00C97966" w:rsidRPr="00B62F61" w14:paraId="5D69A28D" w14:textId="77777777" w:rsidTr="00C97966">
              <w:trPr>
                <w:trHeight w:val="330"/>
                <w:jc w:val="right"/>
              </w:trPr>
              <w:tc>
                <w:tcPr>
                  <w:tcW w:w="4570" w:type="dxa"/>
                </w:tcPr>
                <w:p w14:paraId="06ED6C8A" w14:textId="77777777" w:rsidR="00C97966" w:rsidRPr="00B62F61" w:rsidRDefault="00C97966" w:rsidP="00C97966">
                  <w:pPr>
                    <w:spacing w:before="100" w:beforeAutospacing="1" w:after="100" w:afterAutospacing="1" w:line="276" w:lineRule="auto"/>
                    <w:ind w:left="323"/>
                    <w:rPr>
                      <w:rFonts w:cs="Arial"/>
                    </w:rPr>
                  </w:pPr>
                  <w:r w:rsidRPr="00B62F61">
                    <w:rPr>
                      <w:rFonts w:cs="Arial"/>
                    </w:rPr>
                    <w:t>/podpisano elektronicznie/</w:t>
                  </w:r>
                </w:p>
              </w:tc>
            </w:tr>
          </w:tbl>
          <w:p w14:paraId="388DF2CF" w14:textId="77777777" w:rsidR="00C97966" w:rsidRPr="00C97966" w:rsidRDefault="00C97966" w:rsidP="00C97966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8EF4569" w14:textId="77777777" w:rsidR="003153F4" w:rsidRDefault="003153F4">
      <w:pPr>
        <w:spacing w:after="0"/>
        <w:ind w:right="707"/>
        <w:rPr>
          <w:rFonts w:cs="Arial"/>
          <w:b/>
        </w:rPr>
      </w:pPr>
    </w:p>
    <w:p w14:paraId="4E46AE40" w14:textId="77777777" w:rsidR="003153F4" w:rsidRDefault="003153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0897B6AE" w14:textId="77777777" w:rsidR="003153F4" w:rsidRDefault="003153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3F47D421" w14:textId="77777777" w:rsidR="003153F4" w:rsidRDefault="003153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41A1C231" w14:textId="77777777" w:rsidR="003153F4" w:rsidRDefault="00831280">
      <w:pPr>
        <w:jc w:val="center"/>
        <w:rPr>
          <w:b/>
          <w:bCs/>
          <w:sz w:val="28"/>
          <w:szCs w:val="28"/>
        </w:rPr>
        <w:sectPr w:rsidR="003153F4" w:rsidSect="002050A4">
          <w:footerReference w:type="default" r:id="rId13"/>
          <w:pgSz w:w="11906" w:h="16838" w:code="9"/>
          <w:pgMar w:top="1417" w:right="1417" w:bottom="1417" w:left="1417" w:header="709" w:footer="283" w:gutter="0"/>
          <w:pgNumType w:start="1"/>
          <w:cols w:space="708"/>
          <w:titlePg/>
          <w:docGrid w:linePitch="360"/>
        </w:sectPr>
      </w:pPr>
      <w:r>
        <w:rPr>
          <w:rFonts w:eastAsia="Calibri" w:cs="Arial"/>
          <w:bdr w:val="nil"/>
        </w:rPr>
        <w:t>Warszawa,</w:t>
      </w:r>
      <w:r w:rsidR="001F66C4">
        <w:rPr>
          <w:rFonts w:eastAsia="Calibri" w:cs="Arial"/>
          <w:bdr w:val="nil"/>
        </w:rPr>
        <w:t xml:space="preserve"> </w:t>
      </w:r>
      <w:r w:rsidR="00C97966" w:rsidRPr="00C97966">
        <w:rPr>
          <w:rFonts w:eastAsia="Calibri" w:cs="Arial"/>
          <w:bdr w:val="nil"/>
        </w:rPr>
        <w:t>$data podpisu r.</w:t>
      </w:r>
    </w:p>
    <w:p w14:paraId="75A3A139" w14:textId="77777777" w:rsidR="003153F4" w:rsidRDefault="0083128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Podstawa prawna</w:t>
      </w:r>
    </w:p>
    <w:p w14:paraId="216CF63A" w14:textId="77777777" w:rsidR="003153F4" w:rsidRDefault="00831280">
      <w:pPr>
        <w:spacing w:before="240"/>
        <w:rPr>
          <w:rFonts w:cs="Arial"/>
          <w:bCs/>
        </w:rPr>
      </w:pPr>
      <w:r>
        <w:rPr>
          <w:rFonts w:cs="Arial"/>
          <w:bCs/>
        </w:rPr>
        <w:t xml:space="preserve">Wytyczne zostały wydane na podstawie </w:t>
      </w:r>
      <w:sdt>
        <w:sdtPr>
          <w:rPr>
            <w:rFonts w:cs="Arial"/>
          </w:rPr>
          <w:id w:val="379292083"/>
          <w:placeholder>
            <w:docPart w:val="F1C75C7197814C258BB04948C3B860CF"/>
          </w:placeholder>
        </w:sdtPr>
        <w:sdtEndPr/>
        <w:sdtContent>
          <w:sdt>
            <w:sdtPr>
              <w:rPr>
                <w:rFonts w:cs="Arial"/>
              </w:rPr>
              <w:id w:val="-105198646"/>
              <w:placeholder>
                <w:docPart w:val="CC79704938994A0E99F9850D304EE2D9"/>
              </w:placeholder>
            </w:sdtPr>
            <w:sdtEndPr/>
            <w:sdtContent>
              <w:r>
                <w:rPr>
                  <w:rFonts w:cs="Arial"/>
                </w:rPr>
                <w:t>art. 6 ust. 2 pkt 3</w:t>
              </w:r>
            </w:sdtContent>
          </w:sdt>
        </w:sdtContent>
      </w:sdt>
      <w:r>
        <w:rPr>
          <w:rFonts w:cs="Arial"/>
          <w:bCs/>
        </w:rPr>
        <w:t xml:space="preserve"> ustawy z dnia </w:t>
      </w:r>
      <w:sdt>
        <w:sdtPr>
          <w:rPr>
            <w:rFonts w:cs="Arial"/>
          </w:rPr>
          <w:id w:val="10582337"/>
          <w:placeholder>
            <w:docPart w:val="7AB1A48457F04C089E4B0891378B0705"/>
          </w:placeholder>
        </w:sdtPr>
        <w:sdtEndPr/>
        <w:sdtContent>
          <w:sdt>
            <w:sdtPr>
              <w:rPr>
                <w:rFonts w:cs="Arial"/>
              </w:rPr>
              <w:id w:val="-192922142"/>
              <w:placeholder>
                <w:docPart w:val="0B55763FFD9149F98EA7A9EB27D7BC9A"/>
              </w:placeholder>
            </w:sdtPr>
            <w:sdtEndPr/>
            <w:sdtContent>
              <w:r>
                <w:rPr>
                  <w:rFonts w:cs="Arial"/>
                </w:rPr>
                <w:t>8 lutego 2023 r.</w:t>
              </w:r>
            </w:sdtContent>
          </w:sdt>
        </w:sdtContent>
      </w:sdt>
      <w:r>
        <w:rPr>
          <w:rFonts w:cs="Arial"/>
          <w:bCs/>
        </w:rPr>
        <w:t xml:space="preserve"> o Planie Strategicznym dla Wspólnej Polityki Rolnej na lata 2023–2027 (Dz. U. </w:t>
      </w:r>
      <w:r w:rsidR="00F746B4">
        <w:rPr>
          <w:rFonts w:cs="Arial"/>
          <w:bCs/>
        </w:rPr>
        <w:t xml:space="preserve">z 2024 r. </w:t>
      </w:r>
      <w:r>
        <w:rPr>
          <w:rFonts w:cs="Arial"/>
          <w:bCs/>
        </w:rPr>
        <w:t xml:space="preserve">poz. </w:t>
      </w:r>
      <w:sdt>
        <w:sdtPr>
          <w:rPr>
            <w:rFonts w:cs="Arial"/>
          </w:rPr>
          <w:id w:val="-588926941"/>
          <w:placeholder>
            <w:docPart w:val="A8E05DE928A14E5E876128644382DCC3"/>
          </w:placeholder>
        </w:sdtPr>
        <w:sdtEndPr/>
        <w:sdtContent>
          <w:sdt>
            <w:sdtPr>
              <w:rPr>
                <w:rFonts w:cs="Arial"/>
              </w:rPr>
              <w:id w:val="-534501864"/>
              <w:placeholder>
                <w:docPart w:val="669576F393824EB696E939285866D217"/>
              </w:placeholder>
            </w:sdtPr>
            <w:sdtEndPr/>
            <w:sdtContent>
              <w:r w:rsidR="00F746B4">
                <w:rPr>
                  <w:rFonts w:cs="Arial"/>
                </w:rPr>
                <w:t>261</w:t>
              </w:r>
              <w:r w:rsidR="004144A8">
                <w:rPr>
                  <w:rFonts w:cs="Arial"/>
                </w:rPr>
                <w:t xml:space="preserve"> i 885</w:t>
              </w:r>
            </w:sdtContent>
          </w:sdt>
        </w:sdtContent>
      </w:sdt>
      <w:r>
        <w:rPr>
          <w:rFonts w:cs="Arial"/>
          <w:bCs/>
        </w:rPr>
        <w:t>).</w:t>
      </w:r>
    </w:p>
    <w:p w14:paraId="6C2EE5E9" w14:textId="77777777" w:rsidR="003153F4" w:rsidRDefault="008312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Obowiązywanie wytycznych </w:t>
      </w:r>
    </w:p>
    <w:p w14:paraId="5E37097D" w14:textId="77777777" w:rsidR="003153F4" w:rsidRDefault="00831280">
      <w:pPr>
        <w:spacing w:before="240"/>
        <w:rPr>
          <w:rFonts w:cs="Arial"/>
          <w:bCs/>
        </w:rPr>
      </w:pPr>
      <w:r>
        <w:rPr>
          <w:rFonts w:cs="Arial"/>
          <w:bCs/>
        </w:rPr>
        <w:t xml:space="preserve">Niniejsze wytyczne obowiązują od dnia </w:t>
      </w:r>
      <w:sdt>
        <w:sdtPr>
          <w:rPr>
            <w:rFonts w:cs="Arial"/>
          </w:rPr>
          <w:id w:val="-393973144"/>
          <w:placeholder>
            <w:docPart w:val="D8590C4F0FDF4C36AF4CD3AE6B38630B"/>
          </w:placeholder>
        </w:sdtPr>
        <w:sdtEndPr/>
        <w:sdtContent>
          <w:ins w:id="5" w:author="Kościaniuk Agnieszka" w:date="2024-07-31T08:53:00Z">
            <w:r w:rsidR="009802F7">
              <w:rPr>
                <w:rFonts w:cs="Arial"/>
              </w:rPr>
              <w:t>…………..</w:t>
            </w:r>
          </w:ins>
          <w:r w:rsidR="00614240">
            <w:rPr>
              <w:rFonts w:cs="Arial"/>
            </w:rPr>
            <w:t xml:space="preserve">2024 r. </w:t>
          </w:r>
        </w:sdtContent>
      </w:sdt>
    </w:p>
    <w:bookmarkEnd w:id="3"/>
    <w:p w14:paraId="0073E558" w14:textId="77777777" w:rsidR="003153F4" w:rsidRDefault="00831280">
      <w:pPr>
        <w:spacing w:before="240"/>
        <w:rPr>
          <w:rFonts w:cs="Arial"/>
          <w:bCs/>
        </w:rPr>
        <w:sectPr w:rsidR="003153F4" w:rsidSect="002050A4">
          <w:headerReference w:type="first" r:id="rId14"/>
          <w:footerReference w:type="first" r:id="rId15"/>
          <w:pgSz w:w="11906" w:h="16838" w:code="9"/>
          <w:pgMar w:top="1417" w:right="1417" w:bottom="1417" w:left="1417" w:header="709" w:footer="284" w:gutter="0"/>
          <w:pgNumType w:start="2"/>
          <w:cols w:space="708"/>
          <w:titlePg/>
          <w:docGrid w:linePitch="360"/>
        </w:sectPr>
      </w:pPr>
      <w:r>
        <w:rPr>
          <w:rFonts w:cs="Arial"/>
          <w:bCs/>
        </w:rPr>
        <w:t xml:space="preserve"> </w:t>
      </w:r>
    </w:p>
    <w:sdt>
      <w:sdtPr>
        <w:rPr>
          <w:rFonts w:ascii="Arial" w:eastAsia="Times New Roman" w:hAnsi="Arial" w:cs="Times New Roman"/>
          <w:color w:val="auto"/>
          <w:sz w:val="24"/>
          <w:szCs w:val="24"/>
        </w:rPr>
        <w:id w:val="1307591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3207C7" w14:textId="77777777" w:rsidR="003153F4" w:rsidRPr="00962A50" w:rsidRDefault="00831280" w:rsidP="001C4FA3">
          <w:pPr>
            <w:pStyle w:val="Nagwekspisutreci"/>
            <w:rPr>
              <w:rFonts w:ascii="Arial" w:hAnsi="Arial"/>
              <w:b/>
              <w:color w:val="auto"/>
            </w:rPr>
          </w:pPr>
          <w:r w:rsidRPr="00962A50">
            <w:rPr>
              <w:rFonts w:ascii="Arial" w:hAnsi="Arial"/>
              <w:b/>
              <w:color w:val="auto"/>
            </w:rPr>
            <w:t>Spis treści</w:t>
          </w:r>
        </w:p>
        <w:p w14:paraId="0F6160F2" w14:textId="6D09DB29" w:rsidR="000F0110" w:rsidRDefault="0083128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2272196" w:history="1">
            <w:r w:rsidR="000F0110" w:rsidRPr="001B45F8">
              <w:rPr>
                <w:rStyle w:val="Hipercze"/>
                <w:noProof/>
              </w:rPr>
              <w:t>I. Słownik pojęć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_Toc162272196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5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25D0E87A" w14:textId="2E29B30D" w:rsidR="000F0110" w:rsidRDefault="00A923D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197" w:history="1">
            <w:r w:rsidR="000F0110" w:rsidRPr="001B45F8">
              <w:rPr>
                <w:rStyle w:val="Hipercze"/>
                <w:noProof/>
              </w:rPr>
              <w:t>II. Wykaz skrótów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_Toc162272197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6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5A734B83" w14:textId="10C6C22E" w:rsidR="000F0110" w:rsidRDefault="00A923D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198" w:history="1">
            <w:r w:rsidR="000F0110" w:rsidRPr="001B45F8">
              <w:rPr>
                <w:rStyle w:val="Hipercze"/>
                <w:noProof/>
              </w:rPr>
              <w:t>III. Informacje ogólne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_Toc162272198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1424CD77" w14:textId="34142AFD" w:rsidR="000F0110" w:rsidRDefault="00A923D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199" w:history="1">
            <w:r w:rsidR="000F0110" w:rsidRPr="001B45F8">
              <w:rPr>
                <w:rStyle w:val="Hipercze"/>
                <w:noProof/>
              </w:rPr>
              <w:t>IV. Przyznawanie pomocy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_Toc162272199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62EAFEC8" w14:textId="04C2024E" w:rsidR="000F0110" w:rsidRDefault="00A923DB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0" w:history="1">
            <w:r w:rsidR="000F0110" w:rsidRPr="001B45F8">
              <w:rPr>
                <w:rStyle w:val="Hipercze"/>
                <w:noProof/>
              </w:rPr>
              <w:t>IV.1. Warunki podmiotowe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_Toc162272200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6C3D3378" w14:textId="21DF2E5F" w:rsidR="000F0110" w:rsidRDefault="00A923DB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1" w:history="1">
            <w:r w:rsidR="000F0110" w:rsidRPr="001B45F8">
              <w:rPr>
                <w:rStyle w:val="Hipercze"/>
                <w:noProof/>
              </w:rPr>
              <w:t>IV.2. Warunki przedmiotowe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_Toc162272201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02EC6341" w14:textId="0A02C9A8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2" w:history="1">
            <w:r w:rsidR="000F0110" w:rsidRPr="001B45F8">
              <w:rPr>
                <w:rStyle w:val="Hipercze"/>
                <w:noProof/>
              </w:rPr>
              <w:t>IV.2.1. Warunki dotyczące gospodarstwa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_Toc162272202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11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41A87461" w14:textId="27FEEF06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3" w:history="1">
            <w:r w:rsidR="000F0110" w:rsidRPr="001B45F8">
              <w:rPr>
                <w:rStyle w:val="Hipercze"/>
                <w:noProof/>
              </w:rPr>
              <w:t>IV.2.2. Warunki dotyczące operacji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_Toc162272203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13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768576D1" w14:textId="7A248D79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4" w:history="1">
            <w:r w:rsidR="000F0110" w:rsidRPr="001B45F8">
              <w:rPr>
                <w:rStyle w:val="Hipercze"/>
                <w:noProof/>
              </w:rPr>
              <w:t>IV.2.3. Warunki przyznania pomocy w ramach poszczególnych rodzajów operacji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_Toc162272204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14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792C2F00" w14:textId="6754420E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5" w:history="1">
            <w:r w:rsidR="000F0110" w:rsidRPr="001B45F8">
              <w:rPr>
                <w:rStyle w:val="Hipercze"/>
                <w:noProof/>
              </w:rPr>
              <w:t>IV.2.4. Inne warunki przedmiotowe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_Toc162272205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15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2F14159A" w14:textId="267710E4" w:rsidR="000F0110" w:rsidRDefault="00A923DB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6" w:history="1">
            <w:r w:rsidR="000F0110" w:rsidRPr="001B45F8">
              <w:rPr>
                <w:rStyle w:val="Hipercze"/>
                <w:noProof/>
              </w:rPr>
              <w:t>IV.3. Kryteria wyboru operacji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_Toc162272206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16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308D7F80" w14:textId="40CFD3B1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7" w:history="1">
            <w:r w:rsidR="000F0110" w:rsidRPr="001B45F8">
              <w:rPr>
                <w:rStyle w:val="Hipercze"/>
                <w:noProof/>
              </w:rPr>
              <w:t>IV.3.1. Skala i rodzaj produkcji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_Toc162272207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16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3F612113" w14:textId="7FF91778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8" w:history="1">
            <w:r w:rsidR="000F0110" w:rsidRPr="001B45F8">
              <w:rPr>
                <w:rStyle w:val="Hipercze"/>
                <w:noProof/>
              </w:rPr>
              <w:t>IV.3.2. Zastosowanie rozwiązań cyfrowych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_Toc162272208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17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0C3EAC00" w14:textId="1206658F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9" w:history="1">
            <w:r w:rsidR="000F0110" w:rsidRPr="001B45F8">
              <w:rPr>
                <w:rStyle w:val="Hipercze"/>
                <w:noProof/>
              </w:rPr>
              <w:t>IV.3.3. Operacja realizowana przez grupę rolników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_Toc162272209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17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5B592429" w14:textId="1A72E84E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0" w:history="1">
            <w:r w:rsidR="000F0110" w:rsidRPr="001B45F8">
              <w:rPr>
                <w:rStyle w:val="Hipercze"/>
                <w:noProof/>
              </w:rPr>
              <w:t>IV.3.4. Poprawa efektywności wykorzystania nawozów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_Toc162272210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17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05CD2086" w14:textId="4546CB82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1" w:history="1">
            <w:r w:rsidR="000F0110" w:rsidRPr="001B45F8">
              <w:rPr>
                <w:rStyle w:val="Hipercze"/>
                <w:noProof/>
              </w:rPr>
              <w:t>IV.3.5.</w:t>
            </w:r>
            <w:r w:rsidR="000F0110" w:rsidRPr="001B45F8">
              <w:rPr>
                <w:rStyle w:val="Hipercze"/>
                <w:rFonts w:eastAsiaTheme="minorHAnsi" w:cs="Arial"/>
                <w:noProof/>
                <w:lang w:eastAsia="en-US"/>
              </w:rPr>
              <w:t xml:space="preserve"> </w:t>
            </w:r>
            <w:r w:rsidR="000F0110" w:rsidRPr="001B45F8">
              <w:rPr>
                <w:rStyle w:val="Hipercze"/>
                <w:noProof/>
              </w:rPr>
              <w:t>Zmniejszenie zużycia lub poprawa efektywności wykorzystania środków ochrony roślin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_Toc162272211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2965702D" w14:textId="47FA0588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2" w:history="1">
            <w:r w:rsidR="000F0110" w:rsidRPr="001B45F8">
              <w:rPr>
                <w:rStyle w:val="Hipercze"/>
                <w:noProof/>
              </w:rPr>
              <w:t>IV.3.6. Poprawa gospodarowania wodą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_Toc162272212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338D2A5E" w14:textId="5DB2FAEF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3" w:history="1">
            <w:r w:rsidR="000F0110" w:rsidRPr="001B45F8">
              <w:rPr>
                <w:rStyle w:val="Hipercze"/>
                <w:noProof/>
              </w:rPr>
              <w:t>IV.3.7. Poprawa sekwestracji węgla lub bioróżnorodności gleby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_Toc162272213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499F1E95" w14:textId="36519C6F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4" w:history="1">
            <w:r w:rsidR="000F0110" w:rsidRPr="001B45F8">
              <w:rPr>
                <w:rStyle w:val="Hipercze"/>
                <w:noProof/>
              </w:rPr>
              <w:t>IV.3.8. Położenie gospodarstwa na obszarze Natura 2000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_Toc162272214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78650A13" w14:textId="73EB2098" w:rsidR="000F0110" w:rsidRDefault="00A923DB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5" w:history="1">
            <w:r w:rsidR="000F0110" w:rsidRPr="001B45F8">
              <w:rPr>
                <w:rStyle w:val="Hipercze"/>
                <w:noProof/>
              </w:rPr>
              <w:t>IV.3.9. Minimalna liczba punktów oraz pozostałe kryteria rozstrzygające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_Toc162272215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574073D6" w14:textId="1E4E51FE" w:rsidR="000F0110" w:rsidRDefault="00A923D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6" w:history="1">
            <w:r w:rsidR="000F0110" w:rsidRPr="001B45F8">
              <w:rPr>
                <w:rStyle w:val="Hipercze"/>
                <w:noProof/>
              </w:rPr>
              <w:t>V. Wypłata pomocy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_Toc162272216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5EA8B92C" w14:textId="3DAC50F8" w:rsidR="000F0110" w:rsidRDefault="00A923D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7" w:history="1">
            <w:r w:rsidR="000F0110" w:rsidRPr="001B45F8">
              <w:rPr>
                <w:rStyle w:val="Hipercze"/>
                <w:noProof/>
              </w:rPr>
              <w:t>VI. Zobowiązania w okresie związania celem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_Toc162272217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21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09D4C46C" w14:textId="16AB0FD1" w:rsidR="000F0110" w:rsidRDefault="00A923D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8" w:history="1">
            <w:r w:rsidR="000F0110" w:rsidRPr="001B45F8">
              <w:rPr>
                <w:rStyle w:val="Hipercze"/>
                <w:noProof/>
              </w:rPr>
              <w:t>VII. Zwrot pomocy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_Toc162272218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22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42802B3E" w14:textId="3B8A709C" w:rsidR="000F0110" w:rsidRDefault="00A923D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9" w:history="1">
            <w:r w:rsidR="000F0110" w:rsidRPr="001B45F8">
              <w:rPr>
                <w:rStyle w:val="Hipercze"/>
                <w:noProof/>
              </w:rPr>
              <w:t>Załącznik 1. Wykaz rodzajów inwestycji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_Toc162272219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23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4A07B25A" w14:textId="490EE68A" w:rsidR="000F0110" w:rsidRDefault="00A923DB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20" w:history="1">
            <w:r w:rsidR="000F0110" w:rsidRPr="001B45F8">
              <w:rPr>
                <w:rStyle w:val="Hipercze"/>
                <w:noProof/>
              </w:rPr>
              <w:t>Załącznik 2. Wykaz upraw ogrodniczych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_Toc162272220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28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245215D1" w14:textId="77777777" w:rsidR="003153F4" w:rsidRDefault="00831280">
          <w:r>
            <w:rPr>
              <w:b/>
              <w:bCs/>
            </w:rPr>
            <w:fldChar w:fldCharType="end"/>
          </w:r>
        </w:p>
      </w:sdtContent>
    </w:sdt>
    <w:p w14:paraId="7C1BB4B6" w14:textId="77777777" w:rsidR="003153F4" w:rsidRDefault="00831280">
      <w:pPr>
        <w:spacing w:after="0" w:line="240" w:lineRule="auto"/>
        <w:jc w:val="left"/>
        <w:rPr>
          <w:rFonts w:eastAsiaTheme="majorEastAsia" w:cs="Arial"/>
          <w:b/>
          <w:bCs/>
          <w:sz w:val="32"/>
          <w:szCs w:val="28"/>
        </w:rPr>
      </w:pPr>
      <w:bookmarkStart w:id="6" w:name="_Hlk123726621"/>
      <w:r>
        <w:br w:type="page"/>
      </w:r>
    </w:p>
    <w:p w14:paraId="4DF09663" w14:textId="77777777" w:rsidR="003153F4" w:rsidRPr="00E13EF8" w:rsidRDefault="00831280" w:rsidP="001C4FA3">
      <w:pPr>
        <w:pStyle w:val="Nagwek1"/>
      </w:pPr>
      <w:bookmarkStart w:id="7" w:name="_Toc162272196"/>
      <w:r w:rsidRPr="00E13EF8">
        <w:t>I. Słownik pojęć</w:t>
      </w:r>
      <w:bookmarkEnd w:id="7"/>
    </w:p>
    <w:p w14:paraId="21C63FF0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  <w:bCs/>
        </w:rPr>
        <w:t xml:space="preserve">beneficjent </w:t>
      </w:r>
      <w:r>
        <w:rPr>
          <w:rFonts w:eastAsia="Arial" w:cs="Arial"/>
          <w:bCs/>
        </w:rPr>
        <w:t>–</w:t>
      </w:r>
      <w:r>
        <w:rPr>
          <w:rFonts w:eastAsia="Arial" w:cs="Arial"/>
        </w:rPr>
        <w:t xml:space="preserve"> podmiot, któremu przyznano pomoc</w:t>
      </w:r>
    </w:p>
    <w:p w14:paraId="4D8FAA36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  <w:bCs/>
        </w:rPr>
        <w:t>działalność rolnicza</w:t>
      </w:r>
      <w:r>
        <w:rPr>
          <w:rFonts w:eastAsia="Arial" w:cs="Arial"/>
          <w:bCs/>
        </w:rPr>
        <w:t xml:space="preserve"> – działalność rolnicza określona zgodnie z art. 4 ust. 2 rozporządzenia 2021/2115 w PS WPR</w:t>
      </w:r>
    </w:p>
    <w:p w14:paraId="1B81B329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>gospodarstwo</w:t>
      </w:r>
      <w:r>
        <w:rPr>
          <w:rFonts w:eastAsia="Arial" w:cs="Arial"/>
        </w:rPr>
        <w:t xml:space="preserve"> – gospodarstwo, o którym mowa w art. 3 pkt 2 rozporządzenia 2021/2115; do składników wykorzystywanych do działalności rolniczej i zarządzanych przez rolnika zalicza się składniki materialne i niematerialne, jeżeli stanowią zorganizowaną całość gospodarczą</w:t>
      </w:r>
    </w:p>
    <w:p w14:paraId="59C2E1B1" w14:textId="77777777" w:rsidR="00BC3F9B" w:rsidRDefault="00BC3F9B">
      <w:pPr>
        <w:rPr>
          <w:rFonts w:eastAsia="Arial" w:cs="Arial"/>
          <w:bCs/>
        </w:rPr>
      </w:pPr>
      <w:r w:rsidRPr="00746641">
        <w:rPr>
          <w:rFonts w:eastAsia="Arial" w:cs="Arial"/>
          <w:b/>
          <w:bCs/>
        </w:rPr>
        <w:t>grupa rolników</w:t>
      </w:r>
      <w:r>
        <w:rPr>
          <w:rFonts w:eastAsia="Arial" w:cs="Arial"/>
          <w:bCs/>
        </w:rPr>
        <w:t xml:space="preserve"> </w:t>
      </w:r>
      <w:r w:rsidRPr="00BC3F9B">
        <w:rPr>
          <w:rFonts w:eastAsia="Arial" w:cs="Arial"/>
          <w:bCs/>
        </w:rPr>
        <w:t>–</w:t>
      </w:r>
      <w:r>
        <w:rPr>
          <w:rFonts w:eastAsia="Arial" w:cs="Arial"/>
          <w:bCs/>
        </w:rPr>
        <w:t xml:space="preserve"> grup</w:t>
      </w:r>
      <w:r w:rsidR="00352DC5">
        <w:rPr>
          <w:rFonts w:eastAsia="Arial" w:cs="Arial"/>
          <w:bCs/>
        </w:rPr>
        <w:t>a, o której mowa w podrozdziale VII.1 ust. 8</w:t>
      </w:r>
      <w:r>
        <w:rPr>
          <w:rFonts w:eastAsia="Arial" w:cs="Arial"/>
          <w:bCs/>
        </w:rPr>
        <w:t xml:space="preserve"> </w:t>
      </w:r>
      <w:r w:rsidR="00352DC5">
        <w:rPr>
          <w:rFonts w:eastAsia="Arial" w:cs="Arial"/>
          <w:bCs/>
        </w:rPr>
        <w:t>wytycznych podstawowych</w:t>
      </w:r>
    </w:p>
    <w:p w14:paraId="24592D2D" w14:textId="77777777" w:rsidR="00237272" w:rsidRDefault="00831280">
      <w:pPr>
        <w:rPr>
          <w:rFonts w:eastAsia="Arial" w:cs="Arial"/>
          <w:bCs/>
        </w:rPr>
      </w:pPr>
      <w:r>
        <w:rPr>
          <w:rFonts w:eastAsia="Arial" w:cs="Arial"/>
          <w:b/>
        </w:rPr>
        <w:t xml:space="preserve">instalacje wymagające uzyskania pozwolenia </w:t>
      </w:r>
      <w:r w:rsidR="00237272">
        <w:rPr>
          <w:rFonts w:eastAsia="Arial" w:cs="Arial"/>
          <w:b/>
        </w:rPr>
        <w:t>zintegrowanego</w:t>
      </w:r>
      <w:r w:rsidR="00237272">
        <w:rPr>
          <w:rFonts w:eastAsia="Arial" w:cs="Arial"/>
        </w:rPr>
        <w:t xml:space="preserve"> </w:t>
      </w:r>
      <w:r w:rsidR="00237272">
        <w:rPr>
          <w:rFonts w:eastAsia="Arial" w:cs="Arial"/>
          <w:bCs/>
        </w:rPr>
        <w:t xml:space="preserve">– </w:t>
      </w:r>
      <w:r>
        <w:rPr>
          <w:rFonts w:eastAsia="Arial" w:cs="Arial"/>
          <w:bCs/>
        </w:rPr>
        <w:t>instalacje</w:t>
      </w:r>
      <w:r w:rsidR="00A47D8A">
        <w:rPr>
          <w:rFonts w:eastAsia="Arial" w:cs="Arial"/>
          <w:bCs/>
        </w:rPr>
        <w:t>, o których mowa w ust. 6 pkt 8 załącznika do rozporządzenia w sprawie rodzajów instalacji</w:t>
      </w:r>
      <w:r>
        <w:rPr>
          <w:rFonts w:eastAsia="Arial" w:cs="Arial"/>
          <w:bCs/>
        </w:rPr>
        <w:t xml:space="preserve"> </w:t>
      </w:r>
    </w:p>
    <w:p w14:paraId="0C26E414" w14:textId="77777777" w:rsidR="003153F4" w:rsidRDefault="00831280">
      <w:r>
        <w:rPr>
          <w:rFonts w:eastAsia="Arial" w:cs="Arial"/>
          <w:b/>
          <w:bCs/>
        </w:rPr>
        <w:t>komputerowa baza danych</w:t>
      </w:r>
      <w:r>
        <w:rPr>
          <w:rFonts w:eastAsia="Arial" w:cs="Arial"/>
          <w:bCs/>
        </w:rPr>
        <w:t xml:space="preserve"> – </w:t>
      </w:r>
      <w:r>
        <w:t>baza danych prowadzona przez ARiMR, zawierająca informacje d</w:t>
      </w:r>
      <w:r w:rsidR="00E13EF8">
        <w:t>otyczące identyfikacji zwierząt i</w:t>
      </w:r>
      <w:r>
        <w:t xml:space="preserve"> siedzib stad tych zwierząt, wykorzystywana do ustalenia miejsc pobytu i przemieszczeń zwierząt, na podstawie ustawy o systemie identyfikacji i rejestracji zwierząt</w:t>
      </w:r>
    </w:p>
    <w:p w14:paraId="4B0886BE" w14:textId="77777777" w:rsidR="00BF679E" w:rsidRDefault="00BF679E" w:rsidP="00BF679E">
      <w:pPr>
        <w:rPr>
          <w:rFonts w:eastAsia="Arial" w:cs="Arial"/>
        </w:rPr>
      </w:pPr>
      <w:r>
        <w:rPr>
          <w:rFonts w:eastAsia="Arial" w:cs="Arial"/>
          <w:b/>
        </w:rPr>
        <w:t xml:space="preserve">nawozy mineralne </w:t>
      </w:r>
      <w:r>
        <w:rPr>
          <w:rFonts w:eastAsia="Arial" w:cs="Arial"/>
        </w:rPr>
        <w:t>– nawozy, o których mowa w art. 2 ust. 1 pkt 3 ustawy o nawozach i nawożeniu</w:t>
      </w:r>
    </w:p>
    <w:p w14:paraId="2125F8B3" w14:textId="77777777" w:rsidR="003153F4" w:rsidRDefault="00831280">
      <w:pPr>
        <w:rPr>
          <w:rFonts w:eastAsia="Arial" w:cs="Arial"/>
          <w:bCs/>
        </w:rPr>
      </w:pPr>
      <w:r>
        <w:rPr>
          <w:rFonts w:eastAsia="Arial" w:cs="Arial"/>
          <w:b/>
          <w:bCs/>
        </w:rPr>
        <w:t xml:space="preserve">nawozy naturalne </w:t>
      </w:r>
      <w:r>
        <w:rPr>
          <w:rFonts w:eastAsia="Arial" w:cs="Arial"/>
          <w:bCs/>
        </w:rPr>
        <w:t>–</w:t>
      </w:r>
      <w:r>
        <w:rPr>
          <w:rFonts w:eastAsia="Arial" w:cs="Arial"/>
          <w:b/>
          <w:bCs/>
        </w:rPr>
        <w:t xml:space="preserve"> </w:t>
      </w:r>
      <w:r>
        <w:rPr>
          <w:rFonts w:eastAsia="Arial" w:cs="Arial"/>
          <w:bCs/>
        </w:rPr>
        <w:t>nawozy, o których mowa w art. 2 ust. 1 pkt 4 ustawy o nawozach i nawożeniu</w:t>
      </w:r>
    </w:p>
    <w:p w14:paraId="48C29E0E" w14:textId="77777777" w:rsidR="001155F3" w:rsidRDefault="00831280">
      <w:pPr>
        <w:rPr>
          <w:rFonts w:eastAsia="Arial" w:cs="Arial"/>
        </w:rPr>
      </w:pPr>
      <w:r>
        <w:rPr>
          <w:rFonts w:eastAsia="Arial" w:cs="Arial"/>
          <w:b/>
        </w:rPr>
        <w:t xml:space="preserve">nawozy organiczne </w:t>
      </w:r>
      <w:r>
        <w:rPr>
          <w:rFonts w:eastAsia="Arial" w:cs="Arial"/>
        </w:rPr>
        <w:t>–</w:t>
      </w:r>
      <w:r>
        <w:rPr>
          <w:rFonts w:eastAsia="Arial" w:cs="Arial"/>
          <w:b/>
        </w:rPr>
        <w:t xml:space="preserve"> </w:t>
      </w:r>
      <w:r>
        <w:rPr>
          <w:rFonts w:eastAsia="Arial" w:cs="Arial"/>
        </w:rPr>
        <w:t xml:space="preserve">nawozy, o których mowa w art. 2 ust. 1 pkt 5 ustawy o nawozach i </w:t>
      </w:r>
      <w:r w:rsidR="001155F3">
        <w:rPr>
          <w:rFonts w:eastAsia="Arial" w:cs="Arial"/>
        </w:rPr>
        <w:t>nawożeni</w:t>
      </w:r>
      <w:r w:rsidR="007B7ACD">
        <w:rPr>
          <w:rFonts w:eastAsia="Arial" w:cs="Arial"/>
        </w:rPr>
        <w:t>u</w:t>
      </w:r>
    </w:p>
    <w:p w14:paraId="6D364D4F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>obszar Natura 2000</w:t>
      </w:r>
      <w:r>
        <w:rPr>
          <w:rFonts w:eastAsia="Arial" w:cs="Arial"/>
        </w:rPr>
        <w:t xml:space="preserve"> – obszar, o którym mowa w art. 5 pkt 2b ustawy o ochronie przyrody</w:t>
      </w:r>
    </w:p>
    <w:p w14:paraId="5740C1D0" w14:textId="77777777" w:rsidR="003153F4" w:rsidRDefault="00831280">
      <w:pPr>
        <w:rPr>
          <w:rFonts w:eastAsia="Arial" w:cs="Arial"/>
          <w:bCs/>
        </w:rPr>
      </w:pPr>
      <w:r>
        <w:rPr>
          <w:rFonts w:eastAsia="Arial" w:cs="Arial"/>
          <w:b/>
          <w:bCs/>
        </w:rPr>
        <w:t>okres związania celem</w:t>
      </w:r>
      <w:r>
        <w:rPr>
          <w:rFonts w:eastAsia="Arial" w:cs="Arial"/>
          <w:bCs/>
        </w:rPr>
        <w:t xml:space="preserve"> – okres po wypłacie pomocy, w trakcie którego beneficjent powinien utrzymać spełnianie warunków przyznania i wypłaty pomocy oraz realizować lub zrealizować określone zobowiązania w ramach danej interwencji PS WPR</w:t>
      </w:r>
    </w:p>
    <w:p w14:paraId="6A583AFA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>płatność końcowa</w:t>
      </w:r>
      <w:r>
        <w:rPr>
          <w:rFonts w:eastAsia="Arial" w:cs="Arial"/>
        </w:rPr>
        <w:t xml:space="preserve"> </w:t>
      </w:r>
      <w:r>
        <w:rPr>
          <w:rFonts w:eastAsia="Arial" w:cs="Arial"/>
          <w:bCs/>
        </w:rPr>
        <w:t xml:space="preserve">– </w:t>
      </w:r>
      <w:r>
        <w:rPr>
          <w:rFonts w:eastAsia="Arial" w:cs="Arial"/>
        </w:rPr>
        <w:t>płatność po zrealizowaniu całej operacji</w:t>
      </w:r>
    </w:p>
    <w:p w14:paraId="55DB70AB" w14:textId="77777777" w:rsidR="00986120" w:rsidRDefault="00831280">
      <w:pPr>
        <w:rPr>
          <w:rFonts w:eastAsia="Arial" w:cs="Arial"/>
        </w:rPr>
      </w:pPr>
      <w:r>
        <w:rPr>
          <w:rFonts w:eastAsia="Arial" w:cs="Arial"/>
          <w:b/>
        </w:rPr>
        <w:t>produkty pofermentacyjne</w:t>
      </w:r>
      <w:r>
        <w:rPr>
          <w:rFonts w:eastAsia="Arial" w:cs="Arial"/>
        </w:rPr>
        <w:t xml:space="preserve"> – produkty, o których mowa w art. 2 ust. 1 pkt 10b ustawy o nawozach i nawożeniu</w:t>
      </w:r>
    </w:p>
    <w:p w14:paraId="5E7E46E2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>rolnik</w:t>
      </w:r>
      <w:r>
        <w:rPr>
          <w:rFonts w:eastAsia="Arial" w:cs="Arial"/>
        </w:rPr>
        <w:t xml:space="preserve"> – rolnik w rozumieniu art. 3 pkt 1 rozporządzenia 2021/2115, którego gospodarstwo jest położne na terytorium Rzeczypospolitej Polskiej</w:t>
      </w:r>
    </w:p>
    <w:p w14:paraId="2D72221F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 xml:space="preserve">umowa o przyznaniu pomocy </w:t>
      </w:r>
      <w:r>
        <w:rPr>
          <w:rFonts w:eastAsia="Arial" w:cs="Arial"/>
        </w:rPr>
        <w:t>– umowa o przyznaniu pomocy, o której mowa w ustawie PS WPR</w:t>
      </w:r>
    </w:p>
    <w:p w14:paraId="0E93C6D2" w14:textId="77777777" w:rsidR="003153F4" w:rsidRDefault="00831280">
      <w:pPr>
        <w:rPr>
          <w:rFonts w:eastAsia="Arial" w:cs="Arial"/>
          <w:bCs/>
        </w:rPr>
      </w:pPr>
      <w:r>
        <w:rPr>
          <w:rFonts w:eastAsia="Arial" w:cs="Arial"/>
          <w:b/>
        </w:rPr>
        <w:t xml:space="preserve">uprawy ogrodnicze </w:t>
      </w:r>
      <w:r>
        <w:rPr>
          <w:rFonts w:eastAsia="Arial" w:cs="Arial"/>
          <w:bCs/>
        </w:rPr>
        <w:t xml:space="preserve">– uprawy roślin uprawnych gatunków wymienionych w załączniku 2 do niniejszych wytycznych </w:t>
      </w:r>
    </w:p>
    <w:p w14:paraId="563F2BAC" w14:textId="77777777" w:rsidR="003153F4" w:rsidRDefault="00831280">
      <w:pPr>
        <w:rPr>
          <w:rFonts w:eastAsia="Arial" w:cs="Arial"/>
          <w:bCs/>
        </w:rPr>
      </w:pPr>
      <w:r>
        <w:rPr>
          <w:rFonts w:eastAsia="Arial" w:cs="Arial"/>
          <w:b/>
          <w:bCs/>
        </w:rPr>
        <w:t>użytek rolny</w:t>
      </w:r>
      <w:r>
        <w:rPr>
          <w:rFonts w:eastAsia="Arial" w:cs="Arial"/>
          <w:bCs/>
        </w:rPr>
        <w:t xml:space="preserve"> – użytek rolny w rozumieniu art. 2 pkt 31 ustawy PS WPR</w:t>
      </w:r>
    </w:p>
    <w:p w14:paraId="507B46F7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 xml:space="preserve">wnioskodawca </w:t>
      </w:r>
      <w:r>
        <w:rPr>
          <w:rFonts w:eastAsia="Arial" w:cs="Arial"/>
        </w:rPr>
        <w:t>– podmiot ubiegający się o przyznanie pomocy</w:t>
      </w:r>
    </w:p>
    <w:p w14:paraId="245E57A3" w14:textId="77777777" w:rsidR="003153F4" w:rsidRDefault="00831280">
      <w:pPr>
        <w:rPr>
          <w:rFonts w:eastAsia="Arial" w:cs="Arial"/>
          <w:b/>
        </w:rPr>
      </w:pPr>
      <w:r>
        <w:rPr>
          <w:rFonts w:eastAsia="Arial" w:cs="Arial"/>
          <w:b/>
          <w:bCs/>
        </w:rPr>
        <w:t>wytyczne podstawowe</w:t>
      </w:r>
      <w:r>
        <w:rPr>
          <w:rFonts w:eastAsia="Arial" w:cs="Arial"/>
        </w:rPr>
        <w:t xml:space="preserve"> – wytyczne podstawowe w zakresie pomocy finansowej w ramach Planu Strategicznego dla Wspólnej Polityki Rolnej na lata 2023–2027</w:t>
      </w:r>
    </w:p>
    <w:p w14:paraId="5254BCE3" w14:textId="517D921C" w:rsidR="003153F4" w:rsidRDefault="00831280">
      <w:pPr>
        <w:rPr>
          <w:rFonts w:eastAsia="Arial" w:cs="Arial"/>
        </w:rPr>
      </w:pPr>
      <w:r>
        <w:rPr>
          <w:rFonts w:eastAsia="Arial" w:cs="Arial"/>
          <w:b/>
          <w:bCs/>
        </w:rPr>
        <w:t>zwierzęta gospodarskie</w:t>
      </w:r>
      <w:r>
        <w:rPr>
          <w:rFonts w:eastAsia="Arial" w:cs="Arial"/>
          <w:bCs/>
        </w:rPr>
        <w:t xml:space="preserve"> – zwierzęta zaliczane do zwierząt gospodarskich, o których mowa w art. 2 pkt 1 ustawy o organizacji hodowli i rozrodzie zwierząt gospodarskich</w:t>
      </w:r>
      <w:ins w:id="8" w:author="Agnieszka Kościaniuk" w:date="2024-08-26T12:06:00Z">
        <w:r w:rsidR="00AF482A">
          <w:rPr>
            <w:rFonts w:eastAsia="Arial" w:cs="Arial"/>
            <w:bCs/>
          </w:rPr>
          <w:t>, z wyłączeniem pszczół i jedwabnika morwowego</w:t>
        </w:r>
      </w:ins>
      <w:r>
        <w:rPr>
          <w:rFonts w:eastAsia="Arial" w:cs="Arial"/>
          <w:bCs/>
        </w:rPr>
        <w:t xml:space="preserve"> </w:t>
      </w:r>
    </w:p>
    <w:p w14:paraId="17DF44E8" w14:textId="77777777" w:rsidR="003153F4" w:rsidRDefault="00831280" w:rsidP="001C4FA3">
      <w:pPr>
        <w:pStyle w:val="Nagwek1"/>
      </w:pPr>
      <w:bookmarkStart w:id="9" w:name="_Toc162272197"/>
      <w:r>
        <w:t>II. Wykaz skrótów</w:t>
      </w:r>
      <w:bookmarkEnd w:id="9"/>
    </w:p>
    <w:p w14:paraId="6B633618" w14:textId="77777777" w:rsidR="003153F4" w:rsidRDefault="00831280">
      <w:r>
        <w:rPr>
          <w:b/>
          <w:bCs/>
        </w:rPr>
        <w:t>ARiMR</w:t>
      </w:r>
      <w:r>
        <w:rPr>
          <w:b/>
        </w:rPr>
        <w:t xml:space="preserve"> </w:t>
      </w:r>
      <w:r>
        <w:t>–</w:t>
      </w:r>
      <w:r>
        <w:rPr>
          <w:b/>
        </w:rPr>
        <w:t xml:space="preserve"> </w:t>
      </w:r>
      <w:r>
        <w:t>Agencja Restrukturyzacji i Modernizacji Rolnictwa</w:t>
      </w:r>
    </w:p>
    <w:p w14:paraId="581F314D" w14:textId="77777777" w:rsidR="003153F4" w:rsidRDefault="00831280">
      <w:r>
        <w:rPr>
          <w:b/>
        </w:rPr>
        <w:t>DJP</w:t>
      </w:r>
      <w:r>
        <w:t xml:space="preserve"> – duże jednostki przeliczeniowe</w:t>
      </w:r>
      <w:r>
        <w:rPr>
          <w:b/>
        </w:rPr>
        <w:t xml:space="preserve"> </w:t>
      </w:r>
      <w:r>
        <w:t>określone na podstawie współczynników przeliczeniowych sztuk rzeczywistych zwierząt gospodarskich na DJP wskazanych w załączniku  do rozporządzenia Rady Ministrów z dnia 31 stycznia 2023 r. w sprawie „Programu działań mających na celu zmniejszenie zanieczyszczenia wód azotanami pochodzącymi ze źródeł rolniczych oraz zapobieganie dalszemu zanieczyszczeniu”</w:t>
      </w:r>
    </w:p>
    <w:p w14:paraId="3FB3371B" w14:textId="77777777" w:rsidR="003153F4" w:rsidRDefault="00831280">
      <w:r>
        <w:rPr>
          <w:b/>
        </w:rPr>
        <w:t xml:space="preserve">I.10.4 </w:t>
      </w:r>
      <w:r>
        <w:t>–</w:t>
      </w:r>
      <w:r>
        <w:rPr>
          <w:b/>
        </w:rPr>
        <w:t xml:space="preserve"> </w:t>
      </w:r>
      <w:r>
        <w:t>interwencja Inwestycje przyczyniające się do ochrony środowiska i klimatu w ramach PS WPR</w:t>
      </w:r>
    </w:p>
    <w:p w14:paraId="5955E25F" w14:textId="77777777" w:rsidR="003153F4" w:rsidRDefault="00831280">
      <w:pPr>
        <w:rPr>
          <w:bCs/>
        </w:rPr>
      </w:pPr>
      <w:r>
        <w:rPr>
          <w:b/>
          <w:bCs/>
        </w:rPr>
        <w:t xml:space="preserve">JST </w:t>
      </w:r>
      <w:r>
        <w:rPr>
          <w:bCs/>
        </w:rPr>
        <w:t>–</w:t>
      </w:r>
      <w:r>
        <w:rPr>
          <w:b/>
          <w:bCs/>
        </w:rPr>
        <w:t xml:space="preserve"> </w:t>
      </w:r>
      <w:r>
        <w:rPr>
          <w:bCs/>
        </w:rPr>
        <w:t>jednostka samorządu terytorialnego</w:t>
      </w:r>
    </w:p>
    <w:p w14:paraId="4EDA2F00" w14:textId="77777777" w:rsidR="003153F4" w:rsidRDefault="00831280">
      <w:r>
        <w:rPr>
          <w:b/>
        </w:rPr>
        <w:t xml:space="preserve">program działań </w:t>
      </w:r>
      <w:r>
        <w:t>– Program działań mających na celu zmniejszenie zanieczyszczenia wód azotanami pochodzącymi ze źródeł rolniczych oraz zapobieganie dalszemu zanieczyszczeniu, który stanowi załącznik do rozporządzenia Rady Ministrów z dnia 31 stycznia 2023 r. w sprawie „Programu działań mających na celu zmniejszenie zanieczyszczenia wód azotanami pochodzącymi ze źródeł rolniczych oraz zapobieganie dalszemu zanieczyszczeniu”</w:t>
      </w:r>
    </w:p>
    <w:p w14:paraId="234A00B2" w14:textId="77777777" w:rsidR="003153F4" w:rsidRDefault="00831280">
      <w:r>
        <w:rPr>
          <w:b/>
        </w:rPr>
        <w:t xml:space="preserve">PS WPR </w:t>
      </w:r>
      <w:r>
        <w:t>–</w:t>
      </w:r>
      <w:r>
        <w:rPr>
          <w:b/>
        </w:rPr>
        <w:t xml:space="preserve"> </w:t>
      </w:r>
      <w:r>
        <w:t>Plan Strategiczny dla Wspólnej Polityki Rolnej na lata 2023</w:t>
      </w:r>
      <w:r>
        <w:rPr>
          <w:bCs/>
        </w:rPr>
        <w:t>–</w:t>
      </w:r>
      <w:r>
        <w:t>2027</w:t>
      </w:r>
    </w:p>
    <w:p w14:paraId="69098381" w14:textId="77777777" w:rsidR="003153F4" w:rsidRDefault="00831280">
      <w:pPr>
        <w:rPr>
          <w:rFonts w:eastAsia="Calibri"/>
        </w:rPr>
      </w:pPr>
      <w:r>
        <w:rPr>
          <w:rFonts w:eastAsia="Calibri"/>
          <w:b/>
          <w:bCs/>
        </w:rPr>
        <w:t>rozporządzenie 2021/2115</w:t>
      </w:r>
      <w:r>
        <w:rPr>
          <w:rFonts w:eastAsia="Calibri"/>
        </w:rPr>
        <w:t xml:space="preserve"> – rozporządzenie Parlamentu Europejskiego i Rady (UE) 2021/2115 z dnia 2 grudnia 2021 r. ustanawiające przepisy dotyczące wsparcia planów strategicznych sporządzanych przez państwa członkowskie w ramach wspólnej polityki rolnej (planów strategicznych WPR) i finansowanych z Europejskiego Funduszu Rolniczego Gwarancji (EFRG) i z Europejskiego Funduszu Rolnego na rzecz Rozwoju Obszarów Wiejskich (EFRROW) oraz uchylające rozporządzenia (UE) nr 1305/2013 i (UE) nr 1307/2013</w:t>
      </w:r>
    </w:p>
    <w:p w14:paraId="2D06D9B6" w14:textId="77777777" w:rsidR="00A47D8A" w:rsidRDefault="00A47D8A">
      <w:pPr>
        <w:rPr>
          <w:rFonts w:eastAsia="Calibri"/>
        </w:rPr>
      </w:pPr>
      <w:r w:rsidRPr="007E390B">
        <w:rPr>
          <w:rFonts w:eastAsia="Calibri"/>
          <w:b/>
        </w:rPr>
        <w:t xml:space="preserve">rozporządzenie w sprawie rodzajów instalacji </w:t>
      </w:r>
      <w:r w:rsidRPr="00A47D8A">
        <w:rPr>
          <w:rFonts w:eastAsia="Calibri"/>
        </w:rPr>
        <w:t>– rozporządzenie</w:t>
      </w:r>
      <w:r>
        <w:rPr>
          <w:rFonts w:eastAsia="Calibri"/>
        </w:rPr>
        <w:t xml:space="preserve"> </w:t>
      </w:r>
      <w:r w:rsidRPr="00A47D8A">
        <w:rPr>
          <w:rFonts w:eastAsia="Calibri"/>
          <w:iCs/>
        </w:rPr>
        <w:t>Ministra Środowiska  z dnia 27 sierpnia 2014 r. w sprawie rodzajów instalacji mogących powodować znaczne zanieczyszczenie poszczególnych elementów przyrodniczych albo środowiska jako całości</w:t>
      </w:r>
    </w:p>
    <w:p w14:paraId="7ADAD987" w14:textId="77777777" w:rsidR="003153F4" w:rsidRDefault="00831280">
      <w:pPr>
        <w:rPr>
          <w:rFonts w:eastAsia="Calibri" w:cs="Arial"/>
          <w:bCs/>
        </w:rPr>
      </w:pPr>
      <w:r>
        <w:rPr>
          <w:rFonts w:eastAsia="Calibri" w:cs="Arial"/>
          <w:b/>
        </w:rPr>
        <w:t>UR</w:t>
      </w:r>
      <w:r>
        <w:rPr>
          <w:rFonts w:eastAsia="Calibri" w:cs="Arial"/>
        </w:rPr>
        <w:t xml:space="preserve"> </w:t>
      </w:r>
      <w:r>
        <w:rPr>
          <w:rFonts w:eastAsia="Calibri" w:cs="Arial"/>
          <w:bCs/>
        </w:rPr>
        <w:t xml:space="preserve">– użytki rolne </w:t>
      </w:r>
    </w:p>
    <w:p w14:paraId="38D81C03" w14:textId="77777777" w:rsidR="003153F4" w:rsidRDefault="00831280">
      <w:pPr>
        <w:rPr>
          <w:rFonts w:eastAsia="Calibri" w:cs="Arial"/>
          <w:bCs/>
        </w:rPr>
      </w:pPr>
      <w:r>
        <w:rPr>
          <w:rFonts w:eastAsia="Calibri" w:cs="Arial"/>
          <w:b/>
          <w:bCs/>
        </w:rPr>
        <w:t>ustawa o nawozach i nawożeniu</w:t>
      </w:r>
      <w:r>
        <w:rPr>
          <w:rFonts w:eastAsia="Calibri" w:cs="Arial"/>
          <w:bCs/>
        </w:rPr>
        <w:t xml:space="preserve"> – ustawa z dnia 10 lipca 2007 r. o nawozach i nawożeniu</w:t>
      </w:r>
    </w:p>
    <w:p w14:paraId="55B75E41" w14:textId="77777777" w:rsidR="003153F4" w:rsidRDefault="00831280">
      <w:pPr>
        <w:rPr>
          <w:rFonts w:eastAsia="Calibri" w:cs="Arial"/>
        </w:rPr>
      </w:pPr>
      <w:r>
        <w:rPr>
          <w:rFonts w:eastAsia="Calibri" w:cs="Arial"/>
          <w:b/>
        </w:rPr>
        <w:t>ustawa o ochronie przyrody</w:t>
      </w:r>
      <w:r>
        <w:rPr>
          <w:rFonts w:eastAsia="Calibri" w:cs="Arial"/>
        </w:rPr>
        <w:t xml:space="preserve"> </w:t>
      </w:r>
      <w:r>
        <w:rPr>
          <w:rFonts w:eastAsia="Calibri" w:cs="Arial"/>
          <w:bCs/>
        </w:rPr>
        <w:t>– ustawa z dnia 16 kwietnia 2004 r. o ochronie przyrody</w:t>
      </w:r>
    </w:p>
    <w:p w14:paraId="76A7C22B" w14:textId="77777777" w:rsidR="003153F4" w:rsidRDefault="00831280">
      <w:pPr>
        <w:rPr>
          <w:rFonts w:eastAsia="Calibri" w:cs="Arial"/>
        </w:rPr>
      </w:pPr>
      <w:r>
        <w:rPr>
          <w:rFonts w:eastAsia="Calibri"/>
          <w:b/>
        </w:rPr>
        <w:t xml:space="preserve">ustawa o </w:t>
      </w:r>
      <w:r>
        <w:rPr>
          <w:rFonts w:eastAsia="Calibri" w:cs="Arial"/>
          <w:b/>
        </w:rPr>
        <w:t xml:space="preserve">organizacji hodowli i rozrodzie zwierząt gospodarskich </w:t>
      </w:r>
      <w:r>
        <w:rPr>
          <w:rFonts w:eastAsia="Calibri"/>
        </w:rPr>
        <w:t xml:space="preserve">– </w:t>
      </w:r>
      <w:r>
        <w:rPr>
          <w:rFonts w:eastAsia="Calibri" w:cs="Arial"/>
        </w:rPr>
        <w:t>ustawa z dnia 10 grudnia 2020 r. o organizacji hodowli i rozrodzie zwierząt gospodarskich</w:t>
      </w:r>
    </w:p>
    <w:p w14:paraId="1CD0F4AB" w14:textId="77777777" w:rsidR="003153F4" w:rsidRDefault="00831280">
      <w:pPr>
        <w:rPr>
          <w:rFonts w:eastAsia="Calibri" w:cs="Arial"/>
          <w:b/>
        </w:rPr>
      </w:pPr>
      <w:r>
        <w:rPr>
          <w:rFonts w:eastAsia="Calibri" w:cs="Arial"/>
          <w:b/>
          <w:bCs/>
        </w:rPr>
        <w:t xml:space="preserve">ustawa o systemie identyfikacji i rejestracji zwierząt </w:t>
      </w:r>
      <w:r>
        <w:rPr>
          <w:rFonts w:eastAsia="Calibri" w:cs="Arial"/>
          <w:bCs/>
        </w:rPr>
        <w:t>– ustawa z dnia 4 listopada 2022 r. o systemie identyfikacji i rejestracji zwierząt</w:t>
      </w:r>
    </w:p>
    <w:p w14:paraId="17470024" w14:textId="77777777" w:rsidR="003153F4" w:rsidRDefault="00831280">
      <w:pPr>
        <w:rPr>
          <w:rFonts w:eastAsia="Calibri" w:cs="Arial"/>
        </w:rPr>
      </w:pPr>
      <w:r>
        <w:rPr>
          <w:rFonts w:eastAsia="Calibri" w:cs="Arial"/>
          <w:b/>
        </w:rPr>
        <w:t>ustawa o zagospodarowaniu wspólnot gruntowych</w:t>
      </w:r>
      <w:r>
        <w:rPr>
          <w:rFonts w:eastAsia="Calibri" w:cs="Arial"/>
          <w:bCs/>
        </w:rPr>
        <w:t xml:space="preserve"> </w:t>
      </w:r>
      <w:bookmarkStart w:id="10" w:name="_Hlk152317750"/>
      <w:r>
        <w:rPr>
          <w:rFonts w:eastAsia="Calibri" w:cs="Arial"/>
          <w:bCs/>
        </w:rPr>
        <w:t>–</w:t>
      </w:r>
      <w:bookmarkEnd w:id="10"/>
      <w:r>
        <w:rPr>
          <w:rFonts w:eastAsia="Calibri" w:cs="Arial"/>
          <w:bCs/>
        </w:rPr>
        <w:t xml:space="preserve"> </w:t>
      </w:r>
      <w:r>
        <w:rPr>
          <w:rFonts w:eastAsia="Calibri" w:cs="Arial"/>
        </w:rPr>
        <w:t>ustawa z dnia 29 czerwca 1963 r. o zagospodarowaniu wspólnot gruntowych</w:t>
      </w:r>
    </w:p>
    <w:p w14:paraId="19DD2B83" w14:textId="77777777" w:rsidR="003153F4" w:rsidRDefault="00831280">
      <w:pPr>
        <w:rPr>
          <w:rFonts w:eastAsia="Calibri" w:cs="Arial"/>
        </w:rPr>
      </w:pPr>
      <w:r>
        <w:rPr>
          <w:rFonts w:eastAsia="Calibri" w:cs="Arial"/>
          <w:b/>
          <w:bCs/>
        </w:rPr>
        <w:t>ustawa PS WPR</w:t>
      </w:r>
      <w:r>
        <w:rPr>
          <w:rFonts w:eastAsia="Calibri" w:cs="Arial"/>
          <w:bCs/>
        </w:rPr>
        <w:t xml:space="preserve"> – ustawa z dnia 8 lutego 2023 r. o Planie Strategicznym dla Wspólnej Polityki Rolnej na lata 2023–2027</w:t>
      </w:r>
    </w:p>
    <w:p w14:paraId="54DB108A" w14:textId="77777777" w:rsidR="003153F4" w:rsidRDefault="00831280">
      <w:pPr>
        <w:rPr>
          <w:rFonts w:eastAsia="Calibri" w:cs="Arial"/>
          <w:bCs/>
        </w:rPr>
      </w:pPr>
      <w:r>
        <w:rPr>
          <w:rFonts w:eastAsia="Calibri" w:cs="Arial"/>
          <w:b/>
          <w:bCs/>
        </w:rPr>
        <w:t>WOP</w:t>
      </w:r>
      <w:r>
        <w:rPr>
          <w:rFonts w:eastAsia="Calibri" w:cs="Arial"/>
          <w:bCs/>
        </w:rPr>
        <w:t xml:space="preserve"> – wniosek o płatność końcową</w:t>
      </w:r>
    </w:p>
    <w:p w14:paraId="731650B3" w14:textId="77777777" w:rsidR="003153F4" w:rsidRDefault="00831280">
      <w:pPr>
        <w:rPr>
          <w:b/>
        </w:rPr>
      </w:pPr>
      <w:r>
        <w:rPr>
          <w:rFonts w:eastAsia="Calibri" w:cs="Arial"/>
          <w:b/>
        </w:rPr>
        <w:t>WOPP</w:t>
      </w:r>
      <w:r>
        <w:rPr>
          <w:rFonts w:eastAsia="Calibri" w:cs="Arial"/>
        </w:rPr>
        <w:t xml:space="preserve"> – wniosek o przyznanie pomocy</w:t>
      </w:r>
    </w:p>
    <w:p w14:paraId="3A22E9AD" w14:textId="77777777" w:rsidR="003153F4" w:rsidRDefault="00831280">
      <w:r>
        <w:rPr>
          <w:b/>
        </w:rPr>
        <w:t xml:space="preserve">ZWRSP </w:t>
      </w:r>
      <w:r>
        <w:t>–</w:t>
      </w:r>
      <w:r>
        <w:rPr>
          <w:b/>
        </w:rPr>
        <w:t xml:space="preserve"> </w:t>
      </w:r>
      <w:r>
        <w:t>Zasób Własności Rolnej Skarbu Państwa</w:t>
      </w:r>
    </w:p>
    <w:p w14:paraId="686B550E" w14:textId="77777777" w:rsidR="003153F4" w:rsidRDefault="00831280" w:rsidP="001C4FA3">
      <w:pPr>
        <w:pStyle w:val="Nagwek1"/>
      </w:pPr>
      <w:bookmarkStart w:id="11" w:name="_Toc162272198"/>
      <w:r>
        <w:t>III. Informacje ogólne</w:t>
      </w:r>
      <w:bookmarkEnd w:id="11"/>
    </w:p>
    <w:p w14:paraId="78AAF7AA" w14:textId="77777777" w:rsidR="003153F4" w:rsidRDefault="00831280">
      <w:pPr>
        <w:pStyle w:val="Akapitzlist"/>
        <w:numPr>
          <w:ilvl w:val="0"/>
          <w:numId w:val="14"/>
        </w:numPr>
        <w:ind w:left="357" w:hanging="357"/>
        <w:rPr>
          <w:rFonts w:eastAsia="Arial Nova" w:cs="Arial"/>
        </w:rPr>
      </w:pPr>
      <w:r>
        <w:rPr>
          <w:rFonts w:eastAsia="Arial Nova" w:cs="Arial"/>
        </w:rPr>
        <w:t>Niniejsze wytyczne uzupełniają wytyczne podstawowe w odniesieniu do I.10.4.</w:t>
      </w:r>
    </w:p>
    <w:p w14:paraId="51EC1F15" w14:textId="77777777" w:rsidR="003153F4" w:rsidRDefault="00831280">
      <w:pPr>
        <w:pStyle w:val="Akapitzlist"/>
        <w:numPr>
          <w:ilvl w:val="0"/>
          <w:numId w:val="14"/>
        </w:numPr>
        <w:ind w:left="357" w:hanging="357"/>
        <w:rPr>
          <w:rFonts w:eastAsia="Arial Nova" w:cs="Arial"/>
        </w:rPr>
      </w:pPr>
      <w:r>
        <w:rPr>
          <w:rFonts w:eastAsia="Arial Nova" w:cs="Arial"/>
        </w:rPr>
        <w:t>Niniejsze wytyczne określają:</w:t>
      </w:r>
    </w:p>
    <w:p w14:paraId="6A7138E0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rPr>
          <w:rFonts w:cs="Arial"/>
        </w:rPr>
        <w:t xml:space="preserve">warunki przyznawania pomocy; </w:t>
      </w:r>
    </w:p>
    <w:p w14:paraId="149FD7D3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rPr>
          <w:rFonts w:cs="Arial"/>
        </w:rPr>
        <w:t>kryteria wyboru operacji wraz z określeniem minimalnej liczby punktów umożliwiającej przyznanie pomocy oraz kryteriami rozstrzygającymi;</w:t>
      </w:r>
    </w:p>
    <w:p w14:paraId="53276316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rPr>
          <w:rFonts w:cs="Arial"/>
        </w:rPr>
        <w:t>warunki realizacji operacji;</w:t>
      </w:r>
    </w:p>
    <w:p w14:paraId="29112DFE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rPr>
          <w:rFonts w:cs="Arial"/>
        </w:rPr>
        <w:t xml:space="preserve">formę, w jakiej przyznawana jest pomoc, </w:t>
      </w:r>
      <w:r>
        <w:t>maksymalną wysokość pomocy oraz maksymalny dopuszczalny poziom pomocy</w:t>
      </w:r>
      <w:r>
        <w:rPr>
          <w:rFonts w:cs="Arial"/>
        </w:rPr>
        <w:t>;</w:t>
      </w:r>
    </w:p>
    <w:p w14:paraId="131E2B70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t>warunki wypłaty pomocy;</w:t>
      </w:r>
    </w:p>
    <w:p w14:paraId="07752A14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t>zobowiązania w okresie związania celem;</w:t>
      </w:r>
    </w:p>
    <w:p w14:paraId="34DBF232" w14:textId="77777777" w:rsidR="003153F4" w:rsidRDefault="00831280">
      <w:pPr>
        <w:pStyle w:val="Akapitzlist"/>
        <w:numPr>
          <w:ilvl w:val="0"/>
          <w:numId w:val="15"/>
        </w:numPr>
        <w:spacing w:before="120"/>
        <w:rPr>
          <w:rFonts w:cs="Arial"/>
        </w:rPr>
      </w:pPr>
      <w:r>
        <w:t>warunki zwrotu wypłaconej pomocy.</w:t>
      </w:r>
    </w:p>
    <w:p w14:paraId="74E73317" w14:textId="77777777" w:rsidR="003153F4" w:rsidRDefault="00831280">
      <w:pPr>
        <w:pStyle w:val="Akapitzlist"/>
        <w:numPr>
          <w:ilvl w:val="0"/>
          <w:numId w:val="14"/>
        </w:numPr>
        <w:ind w:left="357" w:hanging="357"/>
        <w:rPr>
          <w:rFonts w:cs="Arial"/>
        </w:rPr>
      </w:pPr>
      <w:r>
        <w:rPr>
          <w:rFonts w:eastAsia="Arial Nova" w:cs="Arial"/>
        </w:rPr>
        <w:t>Pomoc</w:t>
      </w:r>
      <w:r>
        <w:rPr>
          <w:bCs/>
        </w:rPr>
        <w:t xml:space="preserve"> w ramach I.10.4 realizuje następujące cele szczegółowe WPR:</w:t>
      </w:r>
    </w:p>
    <w:p w14:paraId="649FEBC5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t>przyczynianie się do łagodzenia zmiany klimatu i przystosowywania się do</w:t>
      </w:r>
      <w:r>
        <w:rPr>
          <w:rFonts w:cs="Arial"/>
        </w:rPr>
        <w:t xml:space="preserve"> niej, w tym poprzez redukcję emisji gazów cieplarnianych i zwiększenie sekwestracji węgla, a także promowanie zrównoważonej energii; </w:t>
      </w:r>
    </w:p>
    <w:p w14:paraId="6624CC7D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 xml:space="preserve">wspieranie zrównoważonego rozwoju zasobów naturalnych, takich jak woda, gleba i powietrze, i wydajnego gospodarowania nimi, w tym poprzez ograniczenie uzależnienia od środków chemicznych; </w:t>
      </w:r>
    </w:p>
    <w:p w14:paraId="2CC5D524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>przyczynianie się do powstrzymania utraty różnorodności biologicznej i odwrócenia tego procesu, wzmacnianie usług ekosystemowych oraz ochrona siedlisk i krajobrazu;</w:t>
      </w:r>
    </w:p>
    <w:p w14:paraId="3C8E97FA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>zwiększenie zorientowania na rynek i konkurencyjności gospodarstw, zarówno w perspektywie krótkoterminowej, jak i długoterminowej, w tym większe ukierunkowanie na badania naukowe, technologię i cyfryzację;</w:t>
      </w:r>
    </w:p>
    <w:p w14:paraId="456919C0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>przyciąganie i utrzymanie młodych rolników i nowych rolników oraz ułatwianie rozwoju zrównoważonej działalności gospodarczej na obszarach wiejskich;</w:t>
      </w:r>
    </w:p>
    <w:p w14:paraId="6C0DC2F9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>poprawa reagowania rolnictwa Unii Europejskiej na potrzeby społeczne dotyczące żywności i zdrowia, w tym w zakresie żywności wysokiej jakości, bezpiecznej, bogatej w składniki odżywcze i produkowanej w zrównoważony sposób, w zakresie zmniejszenia marnowania żywności, zwiększenia dobrostanu zwierząt i zwalczania odporności na środki przeciwdrobnoustrojowe.</w:t>
      </w:r>
    </w:p>
    <w:p w14:paraId="66FDBDB2" w14:textId="77777777" w:rsidR="003153F4" w:rsidRDefault="00831280">
      <w:pPr>
        <w:pStyle w:val="Akapitzlist"/>
        <w:numPr>
          <w:ilvl w:val="0"/>
          <w:numId w:val="14"/>
        </w:numPr>
        <w:ind w:left="357" w:hanging="357"/>
        <w:rPr>
          <w:rFonts w:cs="Arial"/>
        </w:rPr>
      </w:pPr>
      <w:r>
        <w:rPr>
          <w:rFonts w:cs="Arial"/>
        </w:rPr>
        <w:t>Niniejsze wytyczne zostały wydane w celu prawidłowej realizacji zadań przez ARiMR związanych z przyznawaniem, wypłatą i zwrotem pomocy finansowej, w szczególności w celu opracowania ogłoszenia o naborze WOPP, regulaminu naboru wniosków oraz procedur dotyczących przyznawania, wypłaty i zwrotu pomocy.</w:t>
      </w:r>
    </w:p>
    <w:p w14:paraId="2F633D97" w14:textId="77777777" w:rsidR="003153F4" w:rsidRDefault="00831280" w:rsidP="001C4FA3">
      <w:pPr>
        <w:pStyle w:val="Nagwek1"/>
      </w:pPr>
      <w:bookmarkStart w:id="12" w:name="_Toc162272199"/>
      <w:r>
        <w:t>IV. Przyznawanie pomocy</w:t>
      </w:r>
      <w:bookmarkEnd w:id="12"/>
    </w:p>
    <w:p w14:paraId="0D3EA13A" w14:textId="77777777" w:rsidR="003153F4" w:rsidRDefault="00831280">
      <w:pPr>
        <w:pStyle w:val="Nagwek2"/>
      </w:pPr>
      <w:bookmarkStart w:id="13" w:name="_Toc162272200"/>
      <w:r>
        <w:t>IV.1. Warunki podmiotowe</w:t>
      </w:r>
      <w:bookmarkEnd w:id="13"/>
    </w:p>
    <w:p w14:paraId="36BBD99B" w14:textId="77777777" w:rsidR="003153F4" w:rsidRDefault="00831280">
      <w:r>
        <w:t>Pomoc przyznaje się rolnikowi lub grupie rolników.</w:t>
      </w:r>
    </w:p>
    <w:p w14:paraId="5F97D73D" w14:textId="77777777" w:rsidR="003153F4" w:rsidRDefault="00831280">
      <w:pPr>
        <w:pStyle w:val="Nagwek2"/>
      </w:pPr>
      <w:bookmarkStart w:id="14" w:name="_Toc162272201"/>
      <w:r>
        <w:t>IV.2. Warunki przedmiotowe</w:t>
      </w:r>
      <w:bookmarkEnd w:id="14"/>
    </w:p>
    <w:p w14:paraId="5F292762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przyznaje się w formie:</w:t>
      </w:r>
    </w:p>
    <w:p w14:paraId="48D8CDD7" w14:textId="77777777" w:rsidR="003153F4" w:rsidRDefault="00831280">
      <w:pPr>
        <w:pStyle w:val="Akapitzlist"/>
        <w:numPr>
          <w:ilvl w:val="0"/>
          <w:numId w:val="6"/>
        </w:numPr>
      </w:pPr>
      <w:r>
        <w:t>zryczałtowanej ustalonej według kosztów jednostkowych – w przypadku inwestycji, o których mowa w sekcji IV.2.2 ust. 3 pkt 1;</w:t>
      </w:r>
    </w:p>
    <w:p w14:paraId="405D98E2" w14:textId="77777777" w:rsidR="003153F4" w:rsidRPr="007658EF" w:rsidRDefault="00831280">
      <w:pPr>
        <w:pStyle w:val="Akapitzlist"/>
        <w:numPr>
          <w:ilvl w:val="0"/>
          <w:numId w:val="6"/>
        </w:numPr>
      </w:pPr>
      <w:r>
        <w:t>refundacji części kosztów kwalifikowalnych poniesionych przez beneficjenta – w przypadku inwestycji, o których mowa w sekcji IV.2.2 ust. 3 pkt 2</w:t>
      </w:r>
      <w:r>
        <w:rPr>
          <w:bCs/>
        </w:rPr>
        <w:t>–</w:t>
      </w:r>
      <w:r>
        <w:t>5</w:t>
      </w:r>
      <w:r w:rsidR="00755ECE">
        <w:t xml:space="preserve"> oraz ust. 4</w:t>
      </w:r>
      <w:r>
        <w:t xml:space="preserve">, oraz </w:t>
      </w:r>
      <w:r w:rsidRPr="007658EF">
        <w:t>w przypadku kosztów ogólnych w ramach inwestycji, o których mowa w</w:t>
      </w:r>
      <w:r w:rsidR="000F0110">
        <w:t> </w:t>
      </w:r>
      <w:r w:rsidRPr="007658EF">
        <w:t>sekcji IV.2.2 ust. 3.</w:t>
      </w:r>
    </w:p>
    <w:p w14:paraId="61BEDF88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przyznaje się:</w:t>
      </w:r>
    </w:p>
    <w:p w14:paraId="72923E8B" w14:textId="77777777" w:rsidR="003153F4" w:rsidRDefault="00831280" w:rsidP="00412864">
      <w:pPr>
        <w:pStyle w:val="Akapitzlist"/>
        <w:numPr>
          <w:ilvl w:val="0"/>
          <w:numId w:val="109"/>
        </w:numPr>
        <w:ind w:left="714" w:hanging="357"/>
      </w:pPr>
      <w:r>
        <w:t>rolnikowi w wysokości do 65% kwoty stanowiącej sumę:</w:t>
      </w:r>
    </w:p>
    <w:p w14:paraId="6F76480A" w14:textId="77777777" w:rsidR="003153F4" w:rsidRDefault="00831280">
      <w:pPr>
        <w:pStyle w:val="Akapitzlist"/>
        <w:numPr>
          <w:ilvl w:val="0"/>
          <w:numId w:val="162"/>
        </w:numPr>
      </w:pPr>
      <w:r>
        <w:t xml:space="preserve">iloczynów kosztów jednostkowych, o których mowa w ust. 4, oraz odpowiednio pojemności zbiornika, o którym mowa w sekcji IV.2.2 ust. 3 pkt 1 lit. a, lub powierzchni płyty, o której mowa w sekcji IV.2.2 ust. 3 pkt 1 lit. b, </w:t>
      </w:r>
    </w:p>
    <w:p w14:paraId="27B6970E" w14:textId="77777777" w:rsidR="003153F4" w:rsidRDefault="00831280">
      <w:pPr>
        <w:pStyle w:val="Akapitzlist"/>
        <w:numPr>
          <w:ilvl w:val="0"/>
          <w:numId w:val="162"/>
        </w:numPr>
      </w:pPr>
      <w:r>
        <w:t>kosztów kwalifikowalnych – w przypadku inwestycji, o których mowa w sekcji IV.2.2 ust. 3 pkt 2</w:t>
      </w:r>
      <w:r>
        <w:rPr>
          <w:bCs/>
        </w:rPr>
        <w:t>–</w:t>
      </w:r>
      <w:r>
        <w:t>5</w:t>
      </w:r>
      <w:r w:rsidR="00755ECE">
        <w:t xml:space="preserve"> oraz ust. 4</w:t>
      </w:r>
      <w:r>
        <w:t>,</w:t>
      </w:r>
    </w:p>
    <w:p w14:paraId="22CDAB76" w14:textId="77777777" w:rsidR="003153F4" w:rsidRDefault="00831280">
      <w:pPr>
        <w:pStyle w:val="Akapitzlist"/>
        <w:numPr>
          <w:ilvl w:val="0"/>
          <w:numId w:val="162"/>
        </w:numPr>
      </w:pPr>
      <w:r>
        <w:t>kosztów ogólnych stanowiących nie więcej niż 10% sumy iloczynów kosztów jednostkowych, o których mowa w pkt 1 lit. a, oraz pozostałych kosztów kwalifikowalnych, o których mowa w pkt 1 lit. b;</w:t>
      </w:r>
    </w:p>
    <w:p w14:paraId="47378A42" w14:textId="77777777" w:rsidR="003153F4" w:rsidRDefault="00831280" w:rsidP="00412864">
      <w:pPr>
        <w:pStyle w:val="Akapitzlist"/>
        <w:numPr>
          <w:ilvl w:val="0"/>
          <w:numId w:val="109"/>
        </w:numPr>
        <w:ind w:left="714" w:hanging="357"/>
      </w:pPr>
      <w:r>
        <w:t>grupie rolników w wysokości do 80% kosztów kwalifikowalnych – w przypadku inwestycji, o których mowa w sekcji IV.2.2 ust</w:t>
      </w:r>
      <w:r w:rsidRPr="0030074B">
        <w:t xml:space="preserve">. 3 pkt </w:t>
      </w:r>
      <w:r w:rsidR="00602604" w:rsidRPr="00412864">
        <w:t>4</w:t>
      </w:r>
      <w:r w:rsidR="00372BD9" w:rsidRPr="00412864">
        <w:t xml:space="preserve"> oraz</w:t>
      </w:r>
      <w:r w:rsidR="00372BD9" w:rsidRPr="0030074B">
        <w:t xml:space="preserve"> </w:t>
      </w:r>
      <w:r w:rsidR="00BA3327" w:rsidRPr="0030074B">
        <w:t>ust. 4.</w:t>
      </w:r>
      <w:r w:rsidR="00BA3327">
        <w:t xml:space="preserve"> </w:t>
      </w:r>
    </w:p>
    <w:p w14:paraId="38BFEF40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przyznaje się każdemu rolnikowi z grupy, o której mowa w ust. 2 pkt 2, w</w:t>
      </w:r>
      <w:r w:rsidR="000F0110">
        <w:t> </w:t>
      </w:r>
      <w:r>
        <w:t>wysokości uzasadnionej zakresem prac wykonywanych przez każdego z nich przy użyciu przedmiotu operacji stanowiącego współwłasność, uwzględniającym zasoby i potrzeby gospodarstw tych osób.</w:t>
      </w:r>
    </w:p>
    <w:p w14:paraId="364A4BF5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Koszt jednostkowy budowy:</w:t>
      </w:r>
    </w:p>
    <w:p w14:paraId="5B50CA72" w14:textId="77777777" w:rsidR="003153F4" w:rsidRDefault="00831280" w:rsidP="00442CB3">
      <w:pPr>
        <w:pStyle w:val="Akapitzlist"/>
        <w:numPr>
          <w:ilvl w:val="0"/>
          <w:numId w:val="203"/>
        </w:numPr>
      </w:pPr>
      <w:r>
        <w:t>metra kwadratowego płyty do gromadzenia i przechowywania nawozów naturalnych stałych o powierzchni użytkowej:</w:t>
      </w:r>
    </w:p>
    <w:p w14:paraId="45736C74" w14:textId="77777777" w:rsidR="003153F4" w:rsidRDefault="00831280">
      <w:pPr>
        <w:pStyle w:val="Akapitzlist"/>
        <w:numPr>
          <w:ilvl w:val="0"/>
          <w:numId w:val="52"/>
        </w:numPr>
        <w:ind w:left="1077" w:hanging="357"/>
      </w:pPr>
      <w:r>
        <w:t>do 100 m</w:t>
      </w:r>
      <w:r>
        <w:rPr>
          <w:vertAlign w:val="superscript"/>
        </w:rPr>
        <w:t>2</w:t>
      </w:r>
      <w:r>
        <w:t xml:space="preserve"> – wynosi 646 zł,</w:t>
      </w:r>
    </w:p>
    <w:p w14:paraId="78146D56" w14:textId="77777777" w:rsidR="003153F4" w:rsidRDefault="00831280">
      <w:pPr>
        <w:pStyle w:val="Akapitzlist"/>
        <w:numPr>
          <w:ilvl w:val="0"/>
          <w:numId w:val="52"/>
        </w:numPr>
        <w:ind w:left="1077" w:hanging="357"/>
      </w:pPr>
      <w:r>
        <w:t>powyżej 100 m</w:t>
      </w:r>
      <w:r>
        <w:rPr>
          <w:vertAlign w:val="superscript"/>
        </w:rPr>
        <w:t>2</w:t>
      </w:r>
      <w:r>
        <w:t xml:space="preserve"> – wynosi 524 zł;</w:t>
      </w:r>
    </w:p>
    <w:p w14:paraId="42B37C38" w14:textId="77777777" w:rsidR="003153F4" w:rsidRPr="0030074B" w:rsidRDefault="00831280" w:rsidP="00442CB3">
      <w:pPr>
        <w:pStyle w:val="Akapitzlist"/>
        <w:numPr>
          <w:ilvl w:val="0"/>
          <w:numId w:val="203"/>
        </w:numPr>
        <w:ind w:left="714" w:hanging="357"/>
      </w:pPr>
      <w:r w:rsidRPr="00136B56">
        <w:t>metra sześciennego zamkniętego zbiornika na gnojówkę lub gnojowicę o </w:t>
      </w:r>
      <w:r w:rsidRPr="00F40146">
        <w:t xml:space="preserve">pojemności </w:t>
      </w:r>
      <w:r w:rsidR="00A47D8A">
        <w:t>użytkowej</w:t>
      </w:r>
      <w:r w:rsidRPr="00F310E9">
        <w:t>:</w:t>
      </w:r>
    </w:p>
    <w:p w14:paraId="7AB15378" w14:textId="77777777" w:rsidR="003153F4" w:rsidRDefault="00831280">
      <w:pPr>
        <w:pStyle w:val="Akapitzlist"/>
        <w:numPr>
          <w:ilvl w:val="0"/>
          <w:numId w:val="53"/>
        </w:numPr>
        <w:ind w:left="1077" w:hanging="357"/>
      </w:pPr>
      <w:r>
        <w:t>do 50 m</w:t>
      </w:r>
      <w:r>
        <w:rPr>
          <w:vertAlign w:val="superscript"/>
        </w:rPr>
        <w:t>3</w:t>
      </w:r>
      <w:r>
        <w:t xml:space="preserve"> – wynosi 1450 zł,</w:t>
      </w:r>
    </w:p>
    <w:p w14:paraId="7FDC2EB5" w14:textId="77777777" w:rsidR="003153F4" w:rsidRDefault="00831280">
      <w:pPr>
        <w:pStyle w:val="Akapitzlist"/>
        <w:numPr>
          <w:ilvl w:val="0"/>
          <w:numId w:val="53"/>
        </w:numPr>
        <w:ind w:left="1077" w:hanging="357"/>
      </w:pPr>
      <w:r>
        <w:t>powyżej 50 m</w:t>
      </w:r>
      <w:r>
        <w:rPr>
          <w:vertAlign w:val="superscript"/>
        </w:rPr>
        <w:t>3</w:t>
      </w:r>
      <w:r>
        <w:t xml:space="preserve"> do 100 m</w:t>
      </w:r>
      <w:r>
        <w:rPr>
          <w:vertAlign w:val="superscript"/>
        </w:rPr>
        <w:t>3</w:t>
      </w:r>
      <w:r>
        <w:t xml:space="preserve"> – wynosi 1048 zł,</w:t>
      </w:r>
    </w:p>
    <w:p w14:paraId="3CF8C95E" w14:textId="77777777" w:rsidR="003153F4" w:rsidRDefault="00831280">
      <w:pPr>
        <w:pStyle w:val="Akapitzlist"/>
        <w:numPr>
          <w:ilvl w:val="0"/>
          <w:numId w:val="53"/>
        </w:numPr>
        <w:ind w:left="1077" w:hanging="357"/>
      </w:pPr>
      <w:r>
        <w:t>powyżej 100 m</w:t>
      </w:r>
      <w:r>
        <w:rPr>
          <w:vertAlign w:val="superscript"/>
        </w:rPr>
        <w:t>3</w:t>
      </w:r>
      <w:r>
        <w:t xml:space="preserve"> do 300 m</w:t>
      </w:r>
      <w:r>
        <w:rPr>
          <w:vertAlign w:val="superscript"/>
        </w:rPr>
        <w:t>3</w:t>
      </w:r>
      <w:r>
        <w:t xml:space="preserve"> – wynosi 780 zł;</w:t>
      </w:r>
    </w:p>
    <w:p w14:paraId="2F51FF7B" w14:textId="77777777" w:rsidR="003153F4" w:rsidRPr="00D46FF3" w:rsidRDefault="00831280" w:rsidP="00442CB3">
      <w:pPr>
        <w:pStyle w:val="Akapitzlist"/>
        <w:numPr>
          <w:ilvl w:val="0"/>
          <w:numId w:val="203"/>
        </w:numPr>
        <w:ind w:left="714" w:hanging="357"/>
      </w:pPr>
      <w:r w:rsidRPr="00D46FF3">
        <w:t>metra sześciennego otwartego zbiornika na gnojówkę lub gnojowicę o pojemności</w:t>
      </w:r>
      <w:r w:rsidR="00E26BC4">
        <w:t xml:space="preserve"> </w:t>
      </w:r>
      <w:r w:rsidR="00D005EE" w:rsidRPr="00D46FF3">
        <w:t>użytkow</w:t>
      </w:r>
      <w:r w:rsidR="00D46FF3" w:rsidRPr="00D46FF3">
        <w:t>ej</w:t>
      </w:r>
    </w:p>
    <w:p w14:paraId="77C2CD79" w14:textId="77777777" w:rsidR="003153F4" w:rsidRDefault="00831280">
      <w:pPr>
        <w:pStyle w:val="Akapitzlist"/>
        <w:numPr>
          <w:ilvl w:val="0"/>
          <w:numId w:val="61"/>
        </w:numPr>
        <w:ind w:left="1077" w:hanging="357"/>
      </w:pPr>
      <w:r>
        <w:t>do 50 m</w:t>
      </w:r>
      <w:r>
        <w:rPr>
          <w:vertAlign w:val="superscript"/>
        </w:rPr>
        <w:t>3</w:t>
      </w:r>
      <w:r>
        <w:t xml:space="preserve"> – wynosi 1109 zł,</w:t>
      </w:r>
    </w:p>
    <w:p w14:paraId="07519937" w14:textId="77777777" w:rsidR="003153F4" w:rsidRDefault="00831280">
      <w:pPr>
        <w:pStyle w:val="Akapitzlist"/>
        <w:numPr>
          <w:ilvl w:val="0"/>
          <w:numId w:val="61"/>
        </w:numPr>
        <w:ind w:left="1077" w:hanging="357"/>
      </w:pPr>
      <w:r>
        <w:t>powyżej 50 m</w:t>
      </w:r>
      <w:r>
        <w:rPr>
          <w:vertAlign w:val="superscript"/>
        </w:rPr>
        <w:t>3</w:t>
      </w:r>
      <w:r>
        <w:t xml:space="preserve"> do 100 m</w:t>
      </w:r>
      <w:r>
        <w:rPr>
          <w:vertAlign w:val="superscript"/>
        </w:rPr>
        <w:t>3</w:t>
      </w:r>
      <w:r>
        <w:t xml:space="preserve"> – wynosi 756 zł,</w:t>
      </w:r>
    </w:p>
    <w:p w14:paraId="606F8901" w14:textId="77777777" w:rsidR="003153F4" w:rsidRDefault="00831280">
      <w:pPr>
        <w:pStyle w:val="Akapitzlist"/>
        <w:numPr>
          <w:ilvl w:val="0"/>
          <w:numId w:val="61"/>
        </w:numPr>
        <w:ind w:left="1077" w:hanging="357"/>
      </w:pPr>
      <w:r>
        <w:t>powyżej 100 m</w:t>
      </w:r>
      <w:r>
        <w:rPr>
          <w:vertAlign w:val="superscript"/>
        </w:rPr>
        <w:t>3</w:t>
      </w:r>
      <w:r>
        <w:t xml:space="preserve"> do 300 m</w:t>
      </w:r>
      <w:r>
        <w:rPr>
          <w:vertAlign w:val="superscript"/>
        </w:rPr>
        <w:t>3</w:t>
      </w:r>
      <w:r>
        <w:t xml:space="preserve"> – wynosi 646 zł;</w:t>
      </w:r>
    </w:p>
    <w:p w14:paraId="31E7C3C8" w14:textId="77777777" w:rsidR="003153F4" w:rsidRPr="00136B56" w:rsidRDefault="00831280" w:rsidP="00442CB3">
      <w:pPr>
        <w:pStyle w:val="Akapitzlist"/>
        <w:numPr>
          <w:ilvl w:val="0"/>
          <w:numId w:val="203"/>
        </w:numPr>
        <w:ind w:left="714" w:hanging="357"/>
      </w:pPr>
      <w:r w:rsidRPr="00136B56">
        <w:t>metra sześciennego zbiornika na gnojówkę lub gnojowicę z zadaszeniem o</w:t>
      </w:r>
      <w:r w:rsidR="000F0110">
        <w:t> </w:t>
      </w:r>
      <w:r w:rsidRPr="00136B56">
        <w:t>pojemności użytkowej:</w:t>
      </w:r>
    </w:p>
    <w:p w14:paraId="234E9006" w14:textId="77777777" w:rsidR="003153F4" w:rsidRPr="0030074B" w:rsidRDefault="00831280">
      <w:pPr>
        <w:pStyle w:val="Akapitzlist"/>
        <w:numPr>
          <w:ilvl w:val="0"/>
          <w:numId w:val="62"/>
        </w:numPr>
        <w:ind w:left="1077" w:hanging="357"/>
      </w:pPr>
      <w:r w:rsidRPr="00F40146">
        <w:t>powyżej 300 m</w:t>
      </w:r>
      <w:r w:rsidRPr="00F310E9">
        <w:rPr>
          <w:vertAlign w:val="superscript"/>
        </w:rPr>
        <w:t>3</w:t>
      </w:r>
      <w:r w:rsidRPr="0030074B">
        <w:t xml:space="preserve"> do 500 m</w:t>
      </w:r>
      <w:r w:rsidRPr="0030074B">
        <w:rPr>
          <w:vertAlign w:val="superscript"/>
        </w:rPr>
        <w:t>3</w:t>
      </w:r>
      <w:r w:rsidRPr="0030074B">
        <w:t xml:space="preserve"> – wynosi 743 zł,</w:t>
      </w:r>
    </w:p>
    <w:p w14:paraId="17F7EAC8" w14:textId="77777777" w:rsidR="003153F4" w:rsidRPr="00D35BF5" w:rsidRDefault="00831280">
      <w:pPr>
        <w:pStyle w:val="Akapitzlist"/>
        <w:numPr>
          <w:ilvl w:val="0"/>
          <w:numId w:val="62"/>
        </w:numPr>
        <w:ind w:left="1077" w:hanging="357"/>
      </w:pPr>
      <w:r w:rsidRPr="001643A4">
        <w:t>powyżej 500 m</w:t>
      </w:r>
      <w:r w:rsidRPr="001643A4">
        <w:rPr>
          <w:vertAlign w:val="superscript"/>
        </w:rPr>
        <w:t>3</w:t>
      </w:r>
      <w:r w:rsidRPr="001643A4">
        <w:t xml:space="preserve"> do 1000 m</w:t>
      </w:r>
      <w:r w:rsidRPr="001643A4">
        <w:rPr>
          <w:vertAlign w:val="superscript"/>
        </w:rPr>
        <w:t>3</w:t>
      </w:r>
      <w:r w:rsidRPr="00D35BF5">
        <w:t xml:space="preserve"> – wynosi 378 zł,</w:t>
      </w:r>
    </w:p>
    <w:p w14:paraId="1CF6C1C4" w14:textId="77777777" w:rsidR="003153F4" w:rsidRPr="00F5141F" w:rsidRDefault="00831280">
      <w:pPr>
        <w:pStyle w:val="Akapitzlist"/>
        <w:numPr>
          <w:ilvl w:val="0"/>
          <w:numId w:val="62"/>
        </w:numPr>
        <w:ind w:left="1077" w:hanging="357"/>
      </w:pPr>
      <w:r w:rsidRPr="00366477">
        <w:t>powyżej 1000 m</w:t>
      </w:r>
      <w:r w:rsidRPr="00366477">
        <w:rPr>
          <w:vertAlign w:val="superscript"/>
        </w:rPr>
        <w:t>3</w:t>
      </w:r>
      <w:r w:rsidRPr="00F5141F">
        <w:t xml:space="preserve"> – wynosi 219 zł;</w:t>
      </w:r>
    </w:p>
    <w:p w14:paraId="41743E24" w14:textId="77777777" w:rsidR="003153F4" w:rsidRPr="00136B56" w:rsidRDefault="00831280" w:rsidP="00442CB3">
      <w:pPr>
        <w:pStyle w:val="Akapitzlist"/>
        <w:numPr>
          <w:ilvl w:val="0"/>
          <w:numId w:val="203"/>
        </w:numPr>
        <w:ind w:left="714" w:hanging="357"/>
      </w:pPr>
      <w:r w:rsidRPr="009F4180">
        <w:t>metra sześciennego zbiornika na gnojówkę lub gnojowicę bez zadaszenia o</w:t>
      </w:r>
      <w:r w:rsidR="000F0110">
        <w:t> </w:t>
      </w:r>
      <w:r w:rsidRPr="009F4180">
        <w:t>pojemności użytkowej:</w:t>
      </w:r>
    </w:p>
    <w:p w14:paraId="2380BEED" w14:textId="77777777" w:rsidR="003153F4" w:rsidRDefault="00831280">
      <w:pPr>
        <w:pStyle w:val="Akapitzlist"/>
        <w:numPr>
          <w:ilvl w:val="0"/>
          <w:numId w:val="63"/>
        </w:numPr>
        <w:ind w:left="1077" w:hanging="357"/>
      </w:pPr>
      <w:r>
        <w:t>powyżej 300 m</w:t>
      </w:r>
      <w:r>
        <w:rPr>
          <w:vertAlign w:val="superscript"/>
        </w:rPr>
        <w:t>3</w:t>
      </w:r>
      <w:r>
        <w:t xml:space="preserve"> do 500 m</w:t>
      </w:r>
      <w:r>
        <w:rPr>
          <w:vertAlign w:val="superscript"/>
        </w:rPr>
        <w:t>3</w:t>
      </w:r>
      <w:r>
        <w:t xml:space="preserve"> – wynosi 524 zł,</w:t>
      </w:r>
    </w:p>
    <w:p w14:paraId="1D294764" w14:textId="77777777" w:rsidR="003153F4" w:rsidRDefault="00831280">
      <w:pPr>
        <w:pStyle w:val="Akapitzlist"/>
        <w:numPr>
          <w:ilvl w:val="0"/>
          <w:numId w:val="63"/>
        </w:numPr>
        <w:ind w:left="1077" w:hanging="357"/>
      </w:pPr>
      <w:r>
        <w:t>powyżej 500 m</w:t>
      </w:r>
      <w:r>
        <w:rPr>
          <w:vertAlign w:val="superscript"/>
        </w:rPr>
        <w:t>3</w:t>
      </w:r>
      <w:r>
        <w:t xml:space="preserve"> do 1000 m</w:t>
      </w:r>
      <w:r>
        <w:rPr>
          <w:vertAlign w:val="superscript"/>
        </w:rPr>
        <w:t>3</w:t>
      </w:r>
      <w:r>
        <w:t xml:space="preserve"> – wynosi 305 zł,</w:t>
      </w:r>
    </w:p>
    <w:p w14:paraId="53A49122" w14:textId="77777777" w:rsidR="003153F4" w:rsidRDefault="00831280">
      <w:pPr>
        <w:pStyle w:val="Akapitzlist"/>
        <w:numPr>
          <w:ilvl w:val="0"/>
          <w:numId w:val="63"/>
        </w:numPr>
        <w:ind w:left="1077" w:hanging="357"/>
      </w:pPr>
      <w:r>
        <w:t>powyżej 1000 m</w:t>
      </w:r>
      <w:r>
        <w:rPr>
          <w:vertAlign w:val="superscript"/>
        </w:rPr>
        <w:t>3</w:t>
      </w:r>
      <w:r>
        <w:t xml:space="preserve"> – wynosi 183 zł.</w:t>
      </w:r>
    </w:p>
    <w:p w14:paraId="6B609BF7" w14:textId="77777777" w:rsidR="003153F4" w:rsidRDefault="00831280">
      <w:pPr>
        <w:pStyle w:val="Akapitzlist"/>
        <w:numPr>
          <w:ilvl w:val="0"/>
          <w:numId w:val="5"/>
        </w:numPr>
        <w:ind w:left="357" w:hanging="357"/>
        <w:rPr>
          <w:bCs/>
        </w:rPr>
      </w:pPr>
      <w:r>
        <w:t xml:space="preserve">Pomoc przyznaje się na operację </w:t>
      </w:r>
      <w:r>
        <w:rPr>
          <w:bCs/>
        </w:rPr>
        <w:t xml:space="preserve">o planowanej sumie kosztów operacji powyżej 20 tys. zł. </w:t>
      </w:r>
    </w:p>
    <w:p w14:paraId="744C5208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rPr>
          <w:bCs/>
        </w:rPr>
        <w:t xml:space="preserve">Limit pomocy na </w:t>
      </w:r>
      <w:r>
        <w:t>jednego</w:t>
      </w:r>
      <w:r>
        <w:rPr>
          <w:bCs/>
        </w:rPr>
        <w:t xml:space="preserve"> beneficjenta i na jedno gospodarstwo w okresie realizacji PS WPR wynosi 200 tys. zł.</w:t>
      </w:r>
    </w:p>
    <w:p w14:paraId="2EF3EE20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Nabór wniosków o przyznanie pomocy jest przeprowadzany w pierwszym albo czwartym kwartale danego roku.</w:t>
      </w:r>
    </w:p>
    <w:p w14:paraId="5F0306C8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Ocena WOPP jest przeprowadzana z zastosowaniem preselekcji, określonej w wytycznych podstawowych.</w:t>
      </w:r>
    </w:p>
    <w:p w14:paraId="12281999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przyznaje się, jeżeli operacja będzie realizowana bez podziału na etapy i realizacja operacji wynosiła będzie maksymalnie 24 miesiące od dnia zawarcia umowy o przyznaniu pomocy.</w:t>
      </w:r>
    </w:p>
    <w:p w14:paraId="276ACE7C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może być przyznana następcy prawnemu beneficjenta lub nabywcy całości albo części gospodarstwa beneficjenta na zasadach określonych w wytycznych podstawowych.</w:t>
      </w:r>
    </w:p>
    <w:p w14:paraId="478044F6" w14:textId="77777777" w:rsidR="003153F4" w:rsidRDefault="00831280" w:rsidP="001F24E1">
      <w:pPr>
        <w:pStyle w:val="Nagwek3"/>
      </w:pPr>
      <w:bookmarkStart w:id="15" w:name="_Toc162272202"/>
      <w:r>
        <w:t>IV.2.1. Warunki dotyczące gospodarstwa</w:t>
      </w:r>
      <w:bookmarkEnd w:id="15"/>
    </w:p>
    <w:p w14:paraId="1EE26A02" w14:textId="77777777" w:rsidR="003153F4" w:rsidRDefault="00831280" w:rsidP="00372BD9">
      <w:pPr>
        <w:pStyle w:val="Akapitzlist"/>
        <w:numPr>
          <w:ilvl w:val="0"/>
          <w:numId w:val="64"/>
        </w:numPr>
      </w:pPr>
      <w:r>
        <w:t xml:space="preserve">Pomoc przyznaje się, jeżeli rolnik jest posiadaczem gospodarstwa, które ma powierzchnię UR nie większą niż 300 ha. </w:t>
      </w:r>
    </w:p>
    <w:p w14:paraId="6F09A3FE" w14:textId="77777777" w:rsidR="003153F4" w:rsidRDefault="00831280">
      <w:pPr>
        <w:pStyle w:val="Akapitzlist"/>
        <w:numPr>
          <w:ilvl w:val="0"/>
          <w:numId w:val="64"/>
        </w:numPr>
      </w:pPr>
      <w:r>
        <w:t>Pomoc przyznaje się, jeżeli rolnik</w:t>
      </w:r>
      <w:r w:rsidR="00BC3F9B">
        <w:t xml:space="preserve"> </w:t>
      </w:r>
      <w:r>
        <w:t>prowadzi w gospodarstwie działalność rolniczą w zakresie produkcji roślinnej lub zwierzęcej i działalność ta nie jest prowadzona wyłącznie w celach naukowo-badawczych.</w:t>
      </w:r>
    </w:p>
    <w:p w14:paraId="5FE53C3C" w14:textId="77777777" w:rsidR="005638DE" w:rsidRPr="00F548D5" w:rsidRDefault="005638DE" w:rsidP="005638DE">
      <w:pPr>
        <w:pStyle w:val="Akapitzlist"/>
        <w:numPr>
          <w:ilvl w:val="0"/>
          <w:numId w:val="64"/>
        </w:numPr>
      </w:pPr>
      <w:r w:rsidRPr="00F548D5">
        <w:t xml:space="preserve">Warunki, o których mowa w ust. 1 i 2, powinny być spełniane co najmniej od dnia złożenia </w:t>
      </w:r>
      <w:r w:rsidR="00392C83">
        <w:t>WOPP</w:t>
      </w:r>
      <w:r w:rsidRPr="00F548D5">
        <w:t xml:space="preserve">. </w:t>
      </w:r>
    </w:p>
    <w:p w14:paraId="7844B876" w14:textId="77777777" w:rsidR="003153F4" w:rsidRDefault="00831280">
      <w:pPr>
        <w:pStyle w:val="Akapitzlist"/>
        <w:numPr>
          <w:ilvl w:val="0"/>
          <w:numId w:val="64"/>
        </w:numPr>
      </w:pPr>
      <w:r w:rsidRPr="00C60E94">
        <w:t xml:space="preserve">Ustalając powierzchnię UR, uwzględnia się </w:t>
      </w:r>
      <w:r w:rsidR="004C3514" w:rsidRPr="00C60E94">
        <w:t xml:space="preserve">grunty </w:t>
      </w:r>
      <w:r w:rsidRPr="00C60E94">
        <w:t xml:space="preserve">wchodzące w skład gospodarstwa w dniu złożenia WOPP, </w:t>
      </w:r>
      <w:r w:rsidR="00B71319" w:rsidRPr="00C60E94">
        <w:t>w szczególności</w:t>
      </w:r>
      <w:r>
        <w:t xml:space="preserve"> będące przedmiotem:</w:t>
      </w:r>
    </w:p>
    <w:p w14:paraId="7F6591EE" w14:textId="77777777" w:rsidR="003153F4" w:rsidRDefault="001F5C35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cs="Arial"/>
          <w:bCs/>
        </w:rPr>
        <w:t>w</w:t>
      </w:r>
      <w:r w:rsidR="00831280">
        <w:rPr>
          <w:rFonts w:cs="Arial"/>
          <w:bCs/>
        </w:rPr>
        <w:t>łasności</w:t>
      </w:r>
      <w:r>
        <w:rPr>
          <w:rFonts w:cs="Arial"/>
          <w:bCs/>
        </w:rPr>
        <w:t xml:space="preserve"> </w:t>
      </w:r>
      <w:r w:rsidR="004C3514">
        <w:rPr>
          <w:rFonts w:cs="Arial"/>
          <w:bCs/>
        </w:rPr>
        <w:t>rolnika</w:t>
      </w:r>
      <w:r w:rsidR="00D72B74">
        <w:rPr>
          <w:rFonts w:cs="Arial"/>
          <w:bCs/>
        </w:rPr>
        <w:t xml:space="preserve"> lub</w:t>
      </w:r>
      <w:r w:rsidR="00831280">
        <w:rPr>
          <w:rFonts w:cs="Arial"/>
        </w:rPr>
        <w:t>;</w:t>
      </w:r>
    </w:p>
    <w:p w14:paraId="769C5C75" w14:textId="77777777" w:rsidR="003153F4" w:rsidRDefault="00831280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cs="Arial"/>
          <w:bCs/>
        </w:rPr>
        <w:t>użytkowania wieczystego</w:t>
      </w:r>
      <w:r w:rsidR="00D72B74">
        <w:rPr>
          <w:rFonts w:cs="Arial"/>
          <w:bCs/>
        </w:rPr>
        <w:t xml:space="preserve"> lub</w:t>
      </w:r>
      <w:r>
        <w:rPr>
          <w:rFonts w:cs="Arial"/>
          <w:bCs/>
        </w:rPr>
        <w:t>;</w:t>
      </w:r>
    </w:p>
    <w:p w14:paraId="6793DE3A" w14:textId="77777777" w:rsidR="003153F4" w:rsidRDefault="00831280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cs="Arial"/>
          <w:bCs/>
        </w:rPr>
        <w:t xml:space="preserve">dzierżawy z </w:t>
      </w:r>
      <w:bookmarkStart w:id="16" w:name="_Hlk130818270"/>
      <w:r>
        <w:rPr>
          <w:rFonts w:cs="Arial"/>
          <w:bCs/>
        </w:rPr>
        <w:t>ZWRSP lub od JST</w:t>
      </w:r>
      <w:bookmarkEnd w:id="16"/>
      <w:r>
        <w:rPr>
          <w:rFonts w:cs="Arial"/>
          <w:bCs/>
        </w:rPr>
        <w:t>;</w:t>
      </w:r>
    </w:p>
    <w:p w14:paraId="2EC13C4D" w14:textId="77777777" w:rsidR="003153F4" w:rsidRDefault="00831280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eastAsiaTheme="minorEastAsia"/>
        </w:rPr>
        <w:t>dzierżawy długoterminowej – dotyczy działek dzierżawionych od podmiotów innych niż ZWRSP lub JST, jeżeli umowa dzierżawy została zawarta w formie aktu notarialnego albo z datą pewną oraz na okres co najmniej 8 lat liczony od dnia złożenia WOPP</w:t>
      </w:r>
      <w:r w:rsidR="00D72B74">
        <w:rPr>
          <w:rFonts w:eastAsiaTheme="minorEastAsia"/>
        </w:rPr>
        <w:t xml:space="preserve"> lub</w:t>
      </w:r>
      <w:r>
        <w:rPr>
          <w:rFonts w:eastAsiaTheme="minorEastAsia"/>
        </w:rPr>
        <w:t>;</w:t>
      </w:r>
    </w:p>
    <w:p w14:paraId="463318A9" w14:textId="77777777" w:rsidR="003153F4" w:rsidRDefault="00EB6475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 w:rsidRPr="00BD12E0">
        <w:rPr>
          <w:rFonts w:cs="Arial"/>
          <w:bCs/>
        </w:rPr>
        <w:t xml:space="preserve">użytkowania </w:t>
      </w:r>
      <w:r w:rsidR="00831280" w:rsidRPr="00BD12E0">
        <w:rPr>
          <w:rFonts w:cs="Arial"/>
          <w:bCs/>
        </w:rPr>
        <w:t>krótkoterminowe</w:t>
      </w:r>
      <w:r w:rsidRPr="00BD12E0">
        <w:rPr>
          <w:rFonts w:cs="Arial"/>
          <w:bCs/>
        </w:rPr>
        <w:t>go</w:t>
      </w:r>
      <w:r w:rsidR="00831280" w:rsidRPr="00BD12E0">
        <w:rPr>
          <w:rFonts w:cs="Arial"/>
          <w:bCs/>
        </w:rPr>
        <w:t xml:space="preserve"> –</w:t>
      </w:r>
      <w:r w:rsidR="00831280">
        <w:rPr>
          <w:rFonts w:cs="Arial"/>
          <w:bCs/>
        </w:rPr>
        <w:t xml:space="preserve"> dotyczy dzierżawy działek od podmiotów innych niż ZWRSP lub JST, niespełniającej warunków określonych dla dzierżawy długoterminowej, o ile do tych gruntów wnioskodawcy przyznano jednolitą płatność obszarową na podstawie przepisów o płatnościach w ramach systemów wsparcia bezpośredniego lub podstawowe wsparcie dochodów w ramach PS WPR co najmniej w roku, w którym złożono WOPP lub w roku poprzednim</w:t>
      </w:r>
      <w:r w:rsidR="00D72B74">
        <w:rPr>
          <w:rFonts w:cs="Arial"/>
          <w:bCs/>
        </w:rPr>
        <w:t xml:space="preserve"> lub</w:t>
      </w:r>
      <w:r w:rsidR="00831280">
        <w:rPr>
          <w:rFonts w:cs="Arial"/>
          <w:bCs/>
        </w:rPr>
        <w:t>;</w:t>
      </w:r>
    </w:p>
    <w:p w14:paraId="3145D832" w14:textId="77777777" w:rsidR="003153F4" w:rsidRDefault="00831280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cs="Arial"/>
          <w:bCs/>
        </w:rPr>
        <w:t>wspólnot gruntowych – dotyczy gruntów, o których mowa w ustawie o zagospodarowaniu wspólnot gruntowych, w części faktycznie użytkowanej przez wnioskodawcę.</w:t>
      </w:r>
    </w:p>
    <w:p w14:paraId="5F83D6F8" w14:textId="77777777" w:rsidR="003153F4" w:rsidRDefault="00831280">
      <w:pPr>
        <w:pStyle w:val="Akapitzlist"/>
        <w:numPr>
          <w:ilvl w:val="0"/>
          <w:numId w:val="64"/>
        </w:numPr>
        <w:rPr>
          <w:rFonts w:cs="Arial"/>
          <w:bCs/>
        </w:rPr>
      </w:pPr>
      <w:r>
        <w:t>UR</w:t>
      </w:r>
      <w:r>
        <w:rPr>
          <w:rFonts w:cs="Arial"/>
          <w:bCs/>
        </w:rPr>
        <w:t xml:space="preserve"> identyfikuje się z wykorzystaniem informacji zawartych w prowadzonym przez ARiMR systemie identyfikacji działek rolnych.</w:t>
      </w:r>
      <w:bookmarkStart w:id="17" w:name="mip61145489"/>
      <w:bookmarkStart w:id="18" w:name="mip61145490"/>
      <w:bookmarkEnd w:id="17"/>
      <w:bookmarkEnd w:id="18"/>
    </w:p>
    <w:p w14:paraId="5FDADC02" w14:textId="77777777" w:rsidR="00C93A16" w:rsidRPr="000F4F1C" w:rsidRDefault="005638DE" w:rsidP="00BD4997">
      <w:pPr>
        <w:pStyle w:val="Akapitzlist"/>
        <w:numPr>
          <w:ilvl w:val="0"/>
          <w:numId w:val="64"/>
        </w:numPr>
        <w:rPr>
          <w:rFonts w:cs="Arial"/>
          <w:bCs/>
        </w:rPr>
      </w:pPr>
      <w:r w:rsidRPr="000F4F1C">
        <w:rPr>
          <w:rFonts w:cs="Arial"/>
          <w:bCs/>
        </w:rPr>
        <w:t>Ustalając wielkość</w:t>
      </w:r>
      <w:r w:rsidR="00C93A16" w:rsidRPr="000F4F1C">
        <w:rPr>
          <w:rFonts w:cs="Arial"/>
          <w:bCs/>
        </w:rPr>
        <w:t xml:space="preserve"> produkcji prowadzonej w gospodarstwie bierze się pod uwagę:</w:t>
      </w:r>
    </w:p>
    <w:p w14:paraId="6A37127D" w14:textId="77777777" w:rsidR="00C93A16" w:rsidRPr="000F4F1C" w:rsidRDefault="00C93A16" w:rsidP="00746641">
      <w:pPr>
        <w:pStyle w:val="Akapitzlist"/>
        <w:numPr>
          <w:ilvl w:val="0"/>
          <w:numId w:val="121"/>
        </w:numPr>
        <w:spacing w:after="0"/>
        <w:rPr>
          <w:rFonts w:cs="Arial"/>
          <w:bCs/>
        </w:rPr>
      </w:pPr>
      <w:r w:rsidRPr="000F4F1C">
        <w:rPr>
          <w:rFonts w:cs="Arial"/>
          <w:bCs/>
        </w:rPr>
        <w:t>w przypadku produkcji zwierzęcej – stan średnioroczny</w:t>
      </w:r>
      <w:r w:rsidR="005113B2" w:rsidRPr="000F4F1C">
        <w:rPr>
          <w:rFonts w:cs="Arial"/>
          <w:bCs/>
        </w:rPr>
        <w:t xml:space="preserve"> zwierząt</w:t>
      </w:r>
      <w:r w:rsidR="00A47D8A">
        <w:rPr>
          <w:rFonts w:cs="Arial"/>
          <w:bCs/>
        </w:rPr>
        <w:t xml:space="preserve"> w przeliczeniu na DJP</w:t>
      </w:r>
      <w:r w:rsidR="005113B2" w:rsidRPr="000F4F1C">
        <w:rPr>
          <w:rFonts w:cs="Arial"/>
          <w:bCs/>
        </w:rPr>
        <w:t>:</w:t>
      </w:r>
      <w:r w:rsidRPr="000F4F1C">
        <w:rPr>
          <w:rFonts w:cs="Arial"/>
          <w:bCs/>
        </w:rPr>
        <w:t xml:space="preserve"> </w:t>
      </w:r>
    </w:p>
    <w:p w14:paraId="5DCD367A" w14:textId="77777777" w:rsidR="005113B2" w:rsidRPr="000F4F1C" w:rsidRDefault="005113B2" w:rsidP="00746641">
      <w:pPr>
        <w:pStyle w:val="Akapitzlist"/>
        <w:ind w:left="1080" w:hanging="360"/>
      </w:pPr>
      <w:r w:rsidRPr="000F4F1C">
        <w:t xml:space="preserve">a) w roku </w:t>
      </w:r>
      <w:r w:rsidR="00136B56" w:rsidRPr="000F4F1C">
        <w:t xml:space="preserve">kalendarzowym, w którym przypada dzień rozpoczęcia terminu składania wniosków o przyznanie pomocy </w:t>
      </w:r>
      <w:r w:rsidRPr="000F4F1C">
        <w:t xml:space="preserve">– w przypadku składania </w:t>
      </w:r>
      <w:r w:rsidR="00A14D76" w:rsidRPr="000F4F1C">
        <w:t xml:space="preserve">tych </w:t>
      </w:r>
      <w:r w:rsidRPr="000F4F1C">
        <w:t xml:space="preserve">wniosków w czwartym kwartale roku </w:t>
      </w:r>
      <w:r w:rsidR="0042316F" w:rsidRPr="000F4F1C">
        <w:t xml:space="preserve">kalendarzowego </w:t>
      </w:r>
      <w:r w:rsidRPr="000F4F1C">
        <w:t>albo</w:t>
      </w:r>
    </w:p>
    <w:p w14:paraId="24AFC3D5" w14:textId="77777777" w:rsidR="005113B2" w:rsidRPr="000F4F1C" w:rsidRDefault="005113B2" w:rsidP="00746641">
      <w:pPr>
        <w:pStyle w:val="Akapitzlist"/>
        <w:ind w:left="1080" w:hanging="360"/>
      </w:pPr>
      <w:r w:rsidRPr="000F4F1C">
        <w:t>b) w roku kalendarzowym poprzedzającym rok</w:t>
      </w:r>
      <w:r w:rsidR="00A14D76" w:rsidRPr="000F4F1C">
        <w:t>,</w:t>
      </w:r>
      <w:r w:rsidRPr="000F4F1C">
        <w:t xml:space="preserve"> </w:t>
      </w:r>
      <w:r w:rsidR="00A14D76" w:rsidRPr="000F4F1C">
        <w:t>w którym przypada dzień rozpoczęcia terminu składania wniosków o przyznanie pomocy</w:t>
      </w:r>
      <w:r w:rsidRPr="000F4F1C">
        <w:t xml:space="preserve"> – w</w:t>
      </w:r>
      <w:r w:rsidR="000F0110">
        <w:t> </w:t>
      </w:r>
      <w:r w:rsidRPr="000F4F1C">
        <w:t>przypadku składania tych wniosków w pierwszym kwartale roku</w:t>
      </w:r>
      <w:r w:rsidR="0042316F" w:rsidRPr="000F4F1C">
        <w:t xml:space="preserve"> kalendarzowego</w:t>
      </w:r>
      <w:r w:rsidRPr="000F4F1C">
        <w:t>,</w:t>
      </w:r>
    </w:p>
    <w:p w14:paraId="05F8903C" w14:textId="77777777" w:rsidR="00A14D76" w:rsidRPr="000F4F1C" w:rsidRDefault="00A14D76" w:rsidP="00746641">
      <w:pPr>
        <w:ind w:left="360"/>
      </w:pPr>
      <w:r w:rsidRPr="000F4F1C">
        <w:t xml:space="preserve"> – a w przypadku podmiotów, które weszły w posiadanie gospodarstwa lub rozpoczęły produkcję zwierzęcą w swoim gospodarstwie w trakcie danego roku kalendarzowego </w:t>
      </w:r>
      <w:r w:rsidRPr="000F4F1C">
        <w:rPr>
          <w:bCs/>
        </w:rPr>
        <w:t>–</w:t>
      </w:r>
      <w:r w:rsidRPr="000F4F1C">
        <w:t xml:space="preserve"> planowany stan średnioroczny zwierząt w gospodarstwie w</w:t>
      </w:r>
      <w:r w:rsidR="000F0110">
        <w:t> </w:t>
      </w:r>
      <w:r w:rsidRPr="000F4F1C">
        <w:t>okresie kolejnych 12 miesięcy, począwszy od dnia rozpoczęcia prowadzenia produkcji zwierzęcej w tym gospodarstwie;</w:t>
      </w:r>
    </w:p>
    <w:p w14:paraId="2BC1F6B6" w14:textId="77777777" w:rsidR="009B0553" w:rsidRPr="000F4F1C" w:rsidRDefault="00C93A16" w:rsidP="00746641">
      <w:pPr>
        <w:pStyle w:val="Akapitzlist"/>
        <w:numPr>
          <w:ilvl w:val="0"/>
          <w:numId w:val="121"/>
        </w:numPr>
        <w:spacing w:after="0"/>
        <w:rPr>
          <w:rFonts w:cs="Arial"/>
          <w:bCs/>
        </w:rPr>
      </w:pPr>
      <w:r w:rsidRPr="000F4F1C">
        <w:rPr>
          <w:rFonts w:cs="Arial"/>
          <w:bCs/>
        </w:rPr>
        <w:t>w przypadku produkcji rośl</w:t>
      </w:r>
      <w:r w:rsidR="009B0553" w:rsidRPr="000F4F1C">
        <w:rPr>
          <w:rFonts w:cs="Arial"/>
          <w:bCs/>
        </w:rPr>
        <w:t>innej – uprawy w plonie głównym:</w:t>
      </w:r>
    </w:p>
    <w:p w14:paraId="4B225E56" w14:textId="77777777" w:rsidR="009B0553" w:rsidRPr="000F4F1C" w:rsidRDefault="009B0553" w:rsidP="00746641">
      <w:pPr>
        <w:pStyle w:val="Akapitzlist"/>
        <w:ind w:left="1080" w:hanging="360"/>
      </w:pPr>
      <w:r w:rsidRPr="000F4F1C">
        <w:t xml:space="preserve">a) w roku </w:t>
      </w:r>
      <w:r w:rsidR="00A14D76" w:rsidRPr="000F4F1C">
        <w:t>kalendarzowym, w którym przypada dzień rozpoczęcia terminu składania wniosków o przyznanie pomocy</w:t>
      </w:r>
      <w:r w:rsidRPr="000F4F1C">
        <w:t xml:space="preserve"> – w przypadku składania </w:t>
      </w:r>
      <w:r w:rsidR="00C7642A">
        <w:t xml:space="preserve">tych </w:t>
      </w:r>
      <w:r w:rsidRPr="000F4F1C">
        <w:t xml:space="preserve">wniosków w czwartym kwartale roku </w:t>
      </w:r>
      <w:r w:rsidR="0042316F" w:rsidRPr="000F4F1C">
        <w:t xml:space="preserve">kalendarzowego </w:t>
      </w:r>
      <w:r w:rsidRPr="000F4F1C">
        <w:t>albo</w:t>
      </w:r>
    </w:p>
    <w:p w14:paraId="0089E841" w14:textId="77777777" w:rsidR="009B0553" w:rsidRPr="000F4F1C" w:rsidRDefault="009B0553" w:rsidP="00746641">
      <w:pPr>
        <w:pStyle w:val="Akapitzlist"/>
        <w:ind w:left="1080" w:hanging="360"/>
      </w:pPr>
      <w:r w:rsidRPr="000F4F1C">
        <w:t xml:space="preserve">b) w roku kalendarzowym </w:t>
      </w:r>
      <w:r w:rsidR="00A14D76" w:rsidRPr="000F4F1C">
        <w:t>poprzedzającym rok, w którym przypada dzień rozpoczęcia terminu składania wniosków o przyznanie pomocy</w:t>
      </w:r>
      <w:r w:rsidRPr="000F4F1C">
        <w:t xml:space="preserve"> – w</w:t>
      </w:r>
      <w:r w:rsidR="000F0110">
        <w:t> </w:t>
      </w:r>
      <w:r w:rsidRPr="000F4F1C">
        <w:t>przypadku składania tych wniosków w pierwszym kwartale roku</w:t>
      </w:r>
      <w:r w:rsidR="0042316F" w:rsidRPr="000F4F1C">
        <w:t xml:space="preserve"> kalendarzowego</w:t>
      </w:r>
      <w:r w:rsidRPr="000F4F1C">
        <w:t>,</w:t>
      </w:r>
    </w:p>
    <w:p w14:paraId="459FC561" w14:textId="77777777" w:rsidR="00C93A16" w:rsidRPr="00746641" w:rsidRDefault="009B0553" w:rsidP="00746641">
      <w:pPr>
        <w:ind w:firstLine="709"/>
        <w:rPr>
          <w:rFonts w:eastAsiaTheme="majorEastAsia"/>
        </w:rPr>
      </w:pPr>
      <w:r w:rsidRPr="000F4F1C">
        <w:rPr>
          <w:rFonts w:eastAsiaTheme="majorEastAsia"/>
        </w:rPr>
        <w:t>–</w:t>
      </w:r>
      <w:r w:rsidR="00C93A16" w:rsidRPr="000F4F1C">
        <w:rPr>
          <w:rFonts w:eastAsiaTheme="majorEastAsia"/>
        </w:rPr>
        <w:t xml:space="preserve"> przy czym za plon główny uznaje się uprawę, której okres wegetacji jest najdłuższy</w:t>
      </w:r>
      <w:r w:rsidR="00A919A4" w:rsidRPr="000F4F1C">
        <w:rPr>
          <w:rFonts w:eastAsiaTheme="majorEastAsia"/>
        </w:rPr>
        <w:t>.</w:t>
      </w:r>
    </w:p>
    <w:p w14:paraId="1D63E3D2" w14:textId="77777777" w:rsidR="00334050" w:rsidRDefault="00E30461" w:rsidP="00E30461">
      <w:pPr>
        <w:pStyle w:val="Akapitzlist"/>
        <w:numPr>
          <w:ilvl w:val="0"/>
          <w:numId w:val="64"/>
        </w:numPr>
        <w:rPr>
          <w:rFonts w:cs="Arial"/>
          <w:bCs/>
        </w:rPr>
      </w:pPr>
      <w:r w:rsidRPr="00E30461">
        <w:rPr>
          <w:rFonts w:cs="Arial"/>
          <w:bCs/>
        </w:rPr>
        <w:t xml:space="preserve">Wielkość produkcji prowadzonej w gospodarstwie </w:t>
      </w:r>
      <w:r w:rsidR="00746641" w:rsidRPr="00D005EE">
        <w:rPr>
          <w:rFonts w:cs="Arial"/>
          <w:bCs/>
        </w:rPr>
        <w:t>ustala</w:t>
      </w:r>
      <w:r w:rsidR="00746641">
        <w:rPr>
          <w:rFonts w:cs="Arial"/>
          <w:bCs/>
        </w:rPr>
        <w:t xml:space="preserve"> </w:t>
      </w:r>
      <w:r w:rsidRPr="00E30461">
        <w:rPr>
          <w:rFonts w:cs="Arial"/>
          <w:bCs/>
        </w:rPr>
        <w:t>się z wykorzystaniem informacji zawartych</w:t>
      </w:r>
      <w:r w:rsidR="00334050">
        <w:rPr>
          <w:rFonts w:cs="Arial"/>
          <w:bCs/>
        </w:rPr>
        <w:t>:</w:t>
      </w:r>
    </w:p>
    <w:p w14:paraId="1C27BC78" w14:textId="77777777" w:rsidR="00E30461" w:rsidRDefault="008C38E6" w:rsidP="00746641">
      <w:pPr>
        <w:pStyle w:val="Akapitzlist"/>
        <w:numPr>
          <w:ilvl w:val="0"/>
          <w:numId w:val="179"/>
        </w:numPr>
        <w:spacing w:after="0"/>
        <w:rPr>
          <w:rFonts w:cs="Arial"/>
          <w:bCs/>
        </w:rPr>
      </w:pPr>
      <w:r>
        <w:rPr>
          <w:rFonts w:cs="Arial"/>
          <w:bCs/>
        </w:rPr>
        <w:t xml:space="preserve">w </w:t>
      </w:r>
      <w:r w:rsidR="00E30461" w:rsidRPr="00366477">
        <w:rPr>
          <w:rFonts w:cs="Arial"/>
          <w:bCs/>
        </w:rPr>
        <w:t>komputerowej bazie danych</w:t>
      </w:r>
      <w:r w:rsidR="00334050" w:rsidRPr="00334050">
        <w:rPr>
          <w:rFonts w:cs="Arial"/>
          <w:bCs/>
        </w:rPr>
        <w:t xml:space="preserve"> –</w:t>
      </w:r>
      <w:r w:rsidR="00334050">
        <w:rPr>
          <w:rFonts w:cs="Arial"/>
          <w:bCs/>
        </w:rPr>
        <w:t xml:space="preserve"> </w:t>
      </w:r>
      <w:r w:rsidR="00334050" w:rsidRPr="00334050">
        <w:rPr>
          <w:rFonts w:cs="Arial"/>
          <w:bCs/>
        </w:rPr>
        <w:t>w przypadku produkcji zwierzęcej</w:t>
      </w:r>
      <w:r w:rsidR="007952D4">
        <w:rPr>
          <w:rFonts w:cs="Arial"/>
          <w:bCs/>
        </w:rPr>
        <w:t>;</w:t>
      </w:r>
    </w:p>
    <w:p w14:paraId="3B75FE84" w14:textId="77777777" w:rsidR="00334050" w:rsidRPr="00BF679E" w:rsidRDefault="008C38E6" w:rsidP="00746641">
      <w:pPr>
        <w:pStyle w:val="Akapitzlist"/>
        <w:numPr>
          <w:ilvl w:val="0"/>
          <w:numId w:val="179"/>
        </w:numPr>
        <w:spacing w:after="0"/>
        <w:rPr>
          <w:rFonts w:cs="Arial"/>
          <w:bCs/>
        </w:rPr>
      </w:pPr>
      <w:r w:rsidRPr="00735FCF">
        <w:rPr>
          <w:rFonts w:cs="Arial"/>
          <w:bCs/>
        </w:rPr>
        <w:t xml:space="preserve">w </w:t>
      </w:r>
      <w:r w:rsidR="00986120" w:rsidRPr="00986120">
        <w:rPr>
          <w:rFonts w:cs="Arial"/>
          <w:bCs/>
        </w:rPr>
        <w:t xml:space="preserve">prowadzonym przez ARiMR </w:t>
      </w:r>
      <w:r w:rsidR="00334050" w:rsidRPr="00735FCF">
        <w:rPr>
          <w:rFonts w:cs="Arial"/>
          <w:bCs/>
        </w:rPr>
        <w:t xml:space="preserve">systemie identyfikacji działek rolnych </w:t>
      </w:r>
      <w:r w:rsidR="007E6377" w:rsidRPr="00735FCF">
        <w:rPr>
          <w:rFonts w:cs="Arial"/>
          <w:bCs/>
        </w:rPr>
        <w:t>–</w:t>
      </w:r>
      <w:r w:rsidR="00334050" w:rsidRPr="00735FCF">
        <w:rPr>
          <w:rFonts w:cs="Arial"/>
          <w:bCs/>
        </w:rPr>
        <w:t xml:space="preserve"> </w:t>
      </w:r>
      <w:r w:rsidR="00334050" w:rsidRPr="00BF679E">
        <w:rPr>
          <w:rFonts w:cs="Arial"/>
          <w:bCs/>
        </w:rPr>
        <w:t>w</w:t>
      </w:r>
      <w:r w:rsidR="000F0110">
        <w:rPr>
          <w:rFonts w:cs="Arial"/>
          <w:bCs/>
        </w:rPr>
        <w:t> </w:t>
      </w:r>
      <w:r w:rsidR="00334050" w:rsidRPr="00BF679E">
        <w:rPr>
          <w:rFonts w:cs="Arial"/>
          <w:bCs/>
        </w:rPr>
        <w:t>przypadku produkcji roślinnej</w:t>
      </w:r>
      <w:r w:rsidR="007952D4" w:rsidRPr="00BF679E">
        <w:rPr>
          <w:rFonts w:cs="Arial"/>
          <w:bCs/>
        </w:rPr>
        <w:t>.</w:t>
      </w:r>
    </w:p>
    <w:p w14:paraId="38B1ED43" w14:textId="77777777" w:rsidR="003153F4" w:rsidRDefault="00831280">
      <w:pPr>
        <w:pStyle w:val="Akapitzlist"/>
        <w:numPr>
          <w:ilvl w:val="0"/>
          <w:numId w:val="64"/>
        </w:numPr>
        <w:rPr>
          <w:rFonts w:cs="Arial"/>
          <w:bCs/>
        </w:rPr>
      </w:pPr>
      <w:r>
        <w:t>W przypadku gdy o pomoc ubiega się grupa rolników, pomoc przyznaje się, jeżeli każdy z rolników jest posiadaczem gospodarstwa spełniającego warunki określone w tej sekcji.</w:t>
      </w:r>
    </w:p>
    <w:p w14:paraId="1CE7FEFB" w14:textId="77777777" w:rsidR="003153F4" w:rsidRDefault="00831280" w:rsidP="001F24E1">
      <w:pPr>
        <w:pStyle w:val="Nagwek3"/>
      </w:pPr>
      <w:bookmarkStart w:id="19" w:name="_Toc136600912"/>
      <w:bookmarkStart w:id="20" w:name="_Toc162272203"/>
      <w:r>
        <w:t>IV.2.2. Warunki dotyczące operacji</w:t>
      </w:r>
      <w:bookmarkEnd w:id="19"/>
      <w:bookmarkEnd w:id="20"/>
    </w:p>
    <w:p w14:paraId="0B2D9C48" w14:textId="77777777" w:rsidR="003153F4" w:rsidRDefault="00831280" w:rsidP="00412864">
      <w:pPr>
        <w:pStyle w:val="Akapitzlist"/>
        <w:numPr>
          <w:ilvl w:val="0"/>
          <w:numId w:val="198"/>
        </w:numPr>
      </w:pPr>
      <w:r>
        <w:t xml:space="preserve">Pomoc dotyczy operacji mających na celu ograniczenie presji produkcji rolnej na zasoby środowiska naturalnego lub klimat albo pozwalających przystosować się do zmian klimatu, zmierzających do: </w:t>
      </w:r>
    </w:p>
    <w:p w14:paraId="6FD1395D" w14:textId="77777777" w:rsidR="003153F4" w:rsidRDefault="00831280" w:rsidP="00746641">
      <w:pPr>
        <w:pStyle w:val="Akapitzlist"/>
        <w:numPr>
          <w:ilvl w:val="0"/>
          <w:numId w:val="174"/>
        </w:numPr>
        <w:spacing w:after="0"/>
      </w:pPr>
      <w:r>
        <w:rPr>
          <w:rFonts w:cs="Arial"/>
          <w:bCs/>
        </w:rPr>
        <w:t>ograniczenia zużycia środków ochrony roślin</w:t>
      </w:r>
      <w:r w:rsidR="0024579E">
        <w:rPr>
          <w:rFonts w:cs="Arial"/>
          <w:bCs/>
        </w:rPr>
        <w:t xml:space="preserve"> lub</w:t>
      </w:r>
    </w:p>
    <w:p w14:paraId="4892A25D" w14:textId="77777777" w:rsidR="003153F4" w:rsidRDefault="00831280" w:rsidP="00746641">
      <w:pPr>
        <w:pStyle w:val="Akapitzlist"/>
        <w:numPr>
          <w:ilvl w:val="0"/>
          <w:numId w:val="174"/>
        </w:numPr>
        <w:spacing w:after="0"/>
      </w:pPr>
      <w:r>
        <w:rPr>
          <w:rFonts w:cs="Arial"/>
          <w:bCs/>
        </w:rPr>
        <w:t xml:space="preserve">poprawy efektywności wykorzystania nawozów, </w:t>
      </w:r>
      <w:r w:rsidR="0024579E">
        <w:rPr>
          <w:rFonts w:cs="Arial"/>
          <w:bCs/>
        </w:rPr>
        <w:t>lub</w:t>
      </w:r>
    </w:p>
    <w:p w14:paraId="3C6BB41C" w14:textId="77777777" w:rsidR="003153F4" w:rsidRDefault="00831280" w:rsidP="00746641">
      <w:pPr>
        <w:pStyle w:val="Akapitzlist"/>
        <w:numPr>
          <w:ilvl w:val="0"/>
          <w:numId w:val="174"/>
        </w:numPr>
      </w:pPr>
      <w:r>
        <w:t xml:space="preserve">ograniczenia emisji zanieczyszczeń, w tym gazów cieplarnianych i odorów, </w:t>
      </w:r>
      <w:r w:rsidR="0024579E">
        <w:t>lub</w:t>
      </w:r>
    </w:p>
    <w:p w14:paraId="0AE96659" w14:textId="77777777" w:rsidR="003153F4" w:rsidRDefault="00831280" w:rsidP="00746641">
      <w:pPr>
        <w:pStyle w:val="Akapitzlist"/>
        <w:numPr>
          <w:ilvl w:val="0"/>
          <w:numId w:val="174"/>
        </w:numPr>
      </w:pPr>
      <w:r>
        <w:t xml:space="preserve">poprawy gospodarowania wodą, </w:t>
      </w:r>
      <w:r w:rsidR="0024579E">
        <w:t>lub</w:t>
      </w:r>
    </w:p>
    <w:p w14:paraId="37082572" w14:textId="77777777" w:rsidR="003153F4" w:rsidRDefault="00831280" w:rsidP="00746641">
      <w:pPr>
        <w:pStyle w:val="Akapitzlist"/>
        <w:numPr>
          <w:ilvl w:val="0"/>
          <w:numId w:val="174"/>
        </w:numPr>
      </w:pPr>
      <w:r>
        <w:t>zwiększenia sekwestracji węgla lub bioróżnorodności gleby</w:t>
      </w:r>
      <w:r w:rsidR="0024579E">
        <w:t>,</w:t>
      </w:r>
      <w:r>
        <w:t xml:space="preserve"> </w:t>
      </w:r>
      <w:r w:rsidRPr="0024579E">
        <w:t>lub</w:t>
      </w:r>
    </w:p>
    <w:p w14:paraId="4E915A55" w14:textId="77777777" w:rsidR="003153F4" w:rsidRDefault="00831280" w:rsidP="00746641">
      <w:pPr>
        <w:pStyle w:val="Akapitzlist"/>
        <w:numPr>
          <w:ilvl w:val="0"/>
          <w:numId w:val="174"/>
        </w:numPr>
        <w:spacing w:after="0"/>
      </w:pPr>
      <w:r>
        <w:t xml:space="preserve">adaptacji do zmian klimatu oraz ograniczenia oddziaływania niekorzystnych warunków pogodowych. </w:t>
      </w:r>
    </w:p>
    <w:p w14:paraId="39435981" w14:textId="77777777" w:rsidR="003153F4" w:rsidRDefault="00831280" w:rsidP="00412864">
      <w:pPr>
        <w:pStyle w:val="Akapitzlist"/>
        <w:numPr>
          <w:ilvl w:val="0"/>
          <w:numId w:val="198"/>
        </w:numPr>
      </w:pPr>
      <w:r>
        <w:t>Pomoc przyznaje się na operację, która:</w:t>
      </w:r>
    </w:p>
    <w:p w14:paraId="67CD6F8B" w14:textId="77777777" w:rsidR="003153F4" w:rsidRDefault="00831280">
      <w:pPr>
        <w:pStyle w:val="Akapitzlist"/>
        <w:numPr>
          <w:ilvl w:val="0"/>
          <w:numId w:val="134"/>
        </w:numPr>
        <w:spacing w:after="0"/>
        <w:ind w:left="714" w:hanging="357"/>
      </w:pPr>
      <w:r>
        <w:t xml:space="preserve">obejmuje wyłącznie inwestycje (materialne lub niematerialne); </w:t>
      </w:r>
    </w:p>
    <w:p w14:paraId="4F3D24DA" w14:textId="77777777" w:rsidR="003153F4" w:rsidRDefault="00831280">
      <w:pPr>
        <w:pStyle w:val="Akapitzlist"/>
        <w:numPr>
          <w:ilvl w:val="0"/>
          <w:numId w:val="134"/>
        </w:numPr>
        <w:spacing w:after="0"/>
        <w:ind w:left="714" w:hanging="357"/>
      </w:pPr>
      <w:r>
        <w:t>dotyczy produkcji produktów rolnych wytwarzanych w gospodarstwie;</w:t>
      </w:r>
    </w:p>
    <w:p w14:paraId="77BB949C" w14:textId="77777777" w:rsidR="003153F4" w:rsidRDefault="00831280">
      <w:pPr>
        <w:pStyle w:val="Akapitzlist"/>
        <w:numPr>
          <w:ilvl w:val="0"/>
          <w:numId w:val="134"/>
        </w:numPr>
      </w:pPr>
      <w:r>
        <w:t>dotyczy chowu lub hodowli zwierząt gospodarskich, w przypadku gdy operacja jest związana z działalnością rolniczą w zakresie produkcji zwierzęcej;</w:t>
      </w:r>
    </w:p>
    <w:p w14:paraId="72412792" w14:textId="77777777" w:rsidR="003153F4" w:rsidRPr="00E648DD" w:rsidRDefault="00831280">
      <w:pPr>
        <w:pStyle w:val="Akapitzlist"/>
        <w:numPr>
          <w:ilvl w:val="0"/>
          <w:numId w:val="134"/>
        </w:numPr>
      </w:pPr>
      <w:r>
        <w:t xml:space="preserve">jest uzasadniona wielkością </w:t>
      </w:r>
      <w:r w:rsidRPr="00840F05">
        <w:t>produkcji</w:t>
      </w:r>
      <w:r w:rsidR="00AE4EE8" w:rsidRPr="005417DC">
        <w:t xml:space="preserve"> </w:t>
      </w:r>
      <w:r w:rsidRPr="00840F05">
        <w:t>prowadzonej</w:t>
      </w:r>
      <w:r>
        <w:t xml:space="preserve"> w gospodarstwie, adekwatna do panujących w nim warunków gospodarowania oraz racjonalna </w:t>
      </w:r>
      <w:r w:rsidRPr="00E648DD">
        <w:t>pod względem kosztów</w:t>
      </w:r>
      <w:r w:rsidR="001A4B8A">
        <w:t>.</w:t>
      </w:r>
    </w:p>
    <w:p w14:paraId="4897F277" w14:textId="77777777" w:rsidR="003153F4" w:rsidRDefault="00831280" w:rsidP="00412864">
      <w:pPr>
        <w:pStyle w:val="Akapitzlist"/>
        <w:numPr>
          <w:ilvl w:val="0"/>
          <w:numId w:val="198"/>
        </w:numPr>
      </w:pPr>
      <w:r>
        <w:t>Pomoc przyznaje się na operację obejmującą inwestycje, które dotyczą:</w:t>
      </w:r>
    </w:p>
    <w:p w14:paraId="083DA4C3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t>budowy nowych:</w:t>
      </w:r>
    </w:p>
    <w:p w14:paraId="3FE68509" w14:textId="77777777" w:rsidR="003153F4" w:rsidRDefault="00831280">
      <w:pPr>
        <w:pStyle w:val="Akapitzlist"/>
        <w:ind w:left="1080" w:hanging="360"/>
      </w:pPr>
      <w:r>
        <w:t>a)</w:t>
      </w:r>
      <w:r>
        <w:tab/>
        <w:t>zbiorników do przechowywania nawozów naturalnych płynnych,</w:t>
      </w:r>
    </w:p>
    <w:p w14:paraId="098A8CF4" w14:textId="77777777" w:rsidR="003153F4" w:rsidRDefault="00831280">
      <w:pPr>
        <w:pStyle w:val="Akapitzlist"/>
        <w:ind w:left="1080" w:hanging="360"/>
      </w:pPr>
      <w:r>
        <w:t>b)</w:t>
      </w:r>
      <w:r>
        <w:tab/>
        <w:t>płyt do gromadzenia i przechowywania nawozów naturalnych stałych;</w:t>
      </w:r>
    </w:p>
    <w:p w14:paraId="234E2896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t>przebudowy lub zakupu zbiorników</w:t>
      </w:r>
      <w:r w:rsidR="008C38E6">
        <w:t>,</w:t>
      </w:r>
      <w:r>
        <w:t xml:space="preserve"> lub </w:t>
      </w:r>
      <w:r w:rsidR="00602604">
        <w:t xml:space="preserve">przebudowy </w:t>
      </w:r>
      <w:r w:rsidR="00AD3AC0">
        <w:t>płyt, o których mowa w</w:t>
      </w:r>
      <w:r w:rsidR="000F0110">
        <w:t> </w:t>
      </w:r>
      <w:r w:rsidR="00AD3AC0">
        <w:t>pkt </w:t>
      </w:r>
      <w:r>
        <w:t>1;</w:t>
      </w:r>
    </w:p>
    <w:p w14:paraId="0877C1F6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t xml:space="preserve">budowy lub przebudowy innych budowli wykorzystywanych </w:t>
      </w:r>
      <w:r w:rsidR="00E80558">
        <w:t xml:space="preserve">do </w:t>
      </w:r>
      <w:r>
        <w:t>produkcji rolniczej;</w:t>
      </w:r>
    </w:p>
    <w:p w14:paraId="7558A812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t>zakupu maszyn lub urządzeń</w:t>
      </w:r>
      <w:r w:rsidR="00E80558" w:rsidRPr="00E80558">
        <w:t xml:space="preserve"> wykorzystywanych </w:t>
      </w:r>
      <w:r w:rsidR="00E80558">
        <w:t>do</w:t>
      </w:r>
      <w:r w:rsidR="00E80558" w:rsidRPr="00E80558">
        <w:t xml:space="preserve"> produkcji rolniczej</w:t>
      </w:r>
      <w:r>
        <w:t>;</w:t>
      </w:r>
    </w:p>
    <w:p w14:paraId="6534B319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t>budowy, zakupu lub instalacji elementów infrastruktury technicznej lub wyposażenia wpływających bezpośrednio na warunki prowadzenia działalności rolniczej</w:t>
      </w:r>
    </w:p>
    <w:p w14:paraId="31C7A9F6" w14:textId="77777777" w:rsidR="003153F4" w:rsidRDefault="00831280">
      <w:pPr>
        <w:spacing w:after="0"/>
        <w:ind w:firstLine="360"/>
      </w:pPr>
      <w:r>
        <w:t>– wymienionych w załączniku 1 do niniejszych wytycznych.</w:t>
      </w:r>
    </w:p>
    <w:p w14:paraId="53D02113" w14:textId="77777777" w:rsidR="003153F4" w:rsidRDefault="00701269" w:rsidP="00412864">
      <w:pPr>
        <w:pStyle w:val="Akapitzlist"/>
        <w:numPr>
          <w:ilvl w:val="0"/>
          <w:numId w:val="198"/>
        </w:numPr>
      </w:pPr>
      <w:r w:rsidRPr="00FD4087">
        <w:t xml:space="preserve">Pomoc przyznaje się na operację obejmującą inwestycje </w:t>
      </w:r>
      <w:r w:rsidR="00831280" w:rsidRPr="00FD4087">
        <w:t>niematerialn</w:t>
      </w:r>
      <w:r w:rsidRPr="00FD4087">
        <w:t>e</w:t>
      </w:r>
      <w:r w:rsidR="00831280" w:rsidRPr="00FD4087">
        <w:t xml:space="preserve"> (wartości niematerialn</w:t>
      </w:r>
      <w:r w:rsidRPr="00FD4087">
        <w:t>e</w:t>
      </w:r>
      <w:r w:rsidR="00831280" w:rsidRPr="00FD4087">
        <w:t xml:space="preserve"> i prawn</w:t>
      </w:r>
      <w:r w:rsidRPr="00FD4087">
        <w:t>e</w:t>
      </w:r>
      <w:r w:rsidR="00831280" w:rsidRPr="00FD4087">
        <w:t>)</w:t>
      </w:r>
      <w:r w:rsidRPr="00FD4087">
        <w:t>, do których</w:t>
      </w:r>
      <w:r w:rsidR="00831280" w:rsidRPr="00FD4087">
        <w:t xml:space="preserve"> zalicza się w szczególności autorskie prawa majątkowe i pokrewne, licencje, prawa do znaków towarowych, patentów, wzorów użytkowych i zdobniczych, know–how. Nabyciu programów komputerowych</w:t>
      </w:r>
      <w:r w:rsidR="007E390B">
        <w:t xml:space="preserve">, </w:t>
      </w:r>
      <w:r w:rsidR="007E390B" w:rsidRPr="007E390B">
        <w:t>wymienionych w załączniku 1 do niniejszych wytycznych</w:t>
      </w:r>
      <w:r w:rsidR="007E390B">
        <w:t>,</w:t>
      </w:r>
      <w:r w:rsidR="00831280" w:rsidRPr="00FD4087">
        <w:t xml:space="preserve"> towarzyszy przeniesienie autorskich praw majątkowych (umowa przeniesienia autorskich praw majątkowych) do takich programów lub udzielenie licencji (umowa licencyjna) na korzystanie z</w:t>
      </w:r>
      <w:r w:rsidR="000F0110">
        <w:t> </w:t>
      </w:r>
      <w:r w:rsidR="00831280" w:rsidRPr="00FD4087">
        <w:t>tych programów. Oprogramowanie, z nabyciem którego nie łączy się uzyskanie licencji lub autorskich praw do programu, nie jest zaliczane do wartości niematerialnych i prawnych, nawet gdy będzie wykorzystywane w okresie związania celem.</w:t>
      </w:r>
    </w:p>
    <w:p w14:paraId="7291C684" w14:textId="77777777" w:rsidR="001967AC" w:rsidRDefault="001967AC" w:rsidP="00412864">
      <w:pPr>
        <w:pStyle w:val="Akapitzlist"/>
        <w:numPr>
          <w:ilvl w:val="0"/>
          <w:numId w:val="198"/>
        </w:numPr>
      </w:pPr>
      <w:r>
        <w:t>Pomoc przyznaje się na inwestycję</w:t>
      </w:r>
      <w:r w:rsidR="00C72FAB">
        <w:t>,</w:t>
      </w:r>
      <w:r>
        <w:t xml:space="preserve"> jeżeli:</w:t>
      </w:r>
    </w:p>
    <w:p w14:paraId="5D79B661" w14:textId="77777777" w:rsidR="001967AC" w:rsidRDefault="001967AC" w:rsidP="001967AC">
      <w:pPr>
        <w:spacing w:after="0"/>
        <w:ind w:left="360"/>
      </w:pPr>
      <w:r>
        <w:t>1)</w:t>
      </w:r>
      <w:r>
        <w:tab/>
        <w:t>ma ona bezpośredni związek z działalnością rolniczą prowadzoną w gospodarstwie;</w:t>
      </w:r>
    </w:p>
    <w:p w14:paraId="21568DF8" w14:textId="77777777" w:rsidR="001967AC" w:rsidRDefault="001967AC" w:rsidP="001967AC">
      <w:pPr>
        <w:spacing w:after="0"/>
        <w:ind w:left="360"/>
      </w:pPr>
      <w:r>
        <w:t>2)</w:t>
      </w:r>
      <w:r>
        <w:tab/>
        <w:t>spełnia wymagania określone przepisami prawa mającymi do niej zastosowanie;</w:t>
      </w:r>
    </w:p>
    <w:p w14:paraId="109117B2" w14:textId="77777777" w:rsidR="001967AC" w:rsidRPr="001967AC" w:rsidRDefault="001967AC" w:rsidP="001967AC">
      <w:pPr>
        <w:spacing w:after="0"/>
        <w:ind w:left="357"/>
        <w:rPr>
          <w:strike/>
        </w:rPr>
      </w:pPr>
      <w:r>
        <w:t>3)</w:t>
      </w:r>
      <w:r>
        <w:tab/>
        <w:t>jest kompletna i zdatna do użytku w dniu przyjęcia do użytkowania</w:t>
      </w:r>
      <w:r w:rsidR="008B1D04">
        <w:t>.</w:t>
      </w:r>
    </w:p>
    <w:p w14:paraId="2946CEC6" w14:textId="77777777" w:rsidR="00A419F3" w:rsidRDefault="00A419F3" w:rsidP="001967AC"/>
    <w:p w14:paraId="1C7743DE" w14:textId="77777777" w:rsidR="003153F4" w:rsidRDefault="00831280" w:rsidP="001F24E1">
      <w:pPr>
        <w:pStyle w:val="Nagwek3"/>
        <w:rPr>
          <w:rFonts w:eastAsia="Times New Roman"/>
        </w:rPr>
      </w:pPr>
      <w:bookmarkStart w:id="21" w:name="_Toc162272204"/>
      <w:r>
        <w:t>IV.2.3</w:t>
      </w:r>
      <w:r>
        <w:rPr>
          <w:rFonts w:eastAsia="Times New Roman"/>
        </w:rPr>
        <w:t>. Warunki przyznania pomocy w ramach poszczególnych rodzajów operacji</w:t>
      </w:r>
      <w:bookmarkEnd w:id="21"/>
    </w:p>
    <w:p w14:paraId="26736F7F" w14:textId="77777777" w:rsidR="00CE0CA3" w:rsidRDefault="00831280">
      <w:pPr>
        <w:pStyle w:val="Akapitzlist"/>
        <w:numPr>
          <w:ilvl w:val="0"/>
          <w:numId w:val="113"/>
        </w:numPr>
        <w:rPr>
          <w:rStyle w:val="AkapitzlistZnak"/>
        </w:rPr>
      </w:pPr>
      <w:r>
        <w:t xml:space="preserve">Pomoc przyznaje się na inwestycję dotyczącą </w:t>
      </w:r>
      <w:r>
        <w:rPr>
          <w:rStyle w:val="AkapitzlistZnak"/>
        </w:rPr>
        <w:t>przechowywania nawozów naturalnych, jeżeli</w:t>
      </w:r>
      <w:r w:rsidR="00CE0CA3">
        <w:rPr>
          <w:rStyle w:val="AkapitzlistZnak"/>
        </w:rPr>
        <w:t>:</w:t>
      </w:r>
    </w:p>
    <w:p w14:paraId="3589186E" w14:textId="77777777" w:rsidR="00CE0CA3" w:rsidRPr="005417DC" w:rsidRDefault="00831280" w:rsidP="00412864">
      <w:pPr>
        <w:pStyle w:val="Akapitzlist"/>
        <w:numPr>
          <w:ilvl w:val="0"/>
          <w:numId w:val="145"/>
        </w:numPr>
        <w:ind w:left="720"/>
      </w:pPr>
      <w:r w:rsidRPr="005417DC">
        <w:t xml:space="preserve">w gospodarstwie jest prowadzony chów lub </w:t>
      </w:r>
      <w:r>
        <w:t xml:space="preserve">jest </w:t>
      </w:r>
      <w:r w:rsidRPr="005417DC">
        <w:t>prowadzona hodowla zwierząt gospodarskich</w:t>
      </w:r>
      <w:r w:rsidR="00CE0CA3" w:rsidRPr="005417DC">
        <w:t>;</w:t>
      </w:r>
    </w:p>
    <w:p w14:paraId="677AFDC3" w14:textId="77777777" w:rsidR="003153F4" w:rsidRDefault="00831280" w:rsidP="00412864">
      <w:pPr>
        <w:pStyle w:val="Akapitzlist"/>
        <w:numPr>
          <w:ilvl w:val="0"/>
          <w:numId w:val="145"/>
        </w:numPr>
        <w:ind w:left="720"/>
      </w:pPr>
      <w:r w:rsidRPr="005417DC">
        <w:t xml:space="preserve">spełnione </w:t>
      </w:r>
      <w:r w:rsidR="00CE0CA3" w:rsidRPr="00CE0CA3">
        <w:t xml:space="preserve">są </w:t>
      </w:r>
      <w:r w:rsidRPr="005417DC">
        <w:t>wymagania określone w programie działa</w:t>
      </w:r>
      <w:r>
        <w:t>ń dotyczące warunków przechowywania nawozów naturalnych</w:t>
      </w:r>
      <w:r w:rsidR="008B1D04">
        <w:t>,</w:t>
      </w:r>
      <w:r w:rsidR="00C21401">
        <w:t xml:space="preserve"> a</w:t>
      </w:r>
      <w:r w:rsidR="00CE0CA3">
        <w:t xml:space="preserve"> </w:t>
      </w:r>
      <w:r>
        <w:t>potrzeba realizacji tej inwestycji wynika z planowanego zwiększenia skali produkcji lub zmiany systemu utrzymania zwierząt w tym gospodarstwie;</w:t>
      </w:r>
    </w:p>
    <w:p w14:paraId="74661ED1" w14:textId="77777777" w:rsidR="00764F01" w:rsidRDefault="00831280" w:rsidP="00412864">
      <w:pPr>
        <w:pStyle w:val="Akapitzlist"/>
        <w:numPr>
          <w:ilvl w:val="0"/>
          <w:numId w:val="145"/>
        </w:numPr>
        <w:ind w:left="720"/>
      </w:pPr>
      <w:r>
        <w:t>do obliczania pojemności zbiorników oraz powierzchni płyt stosuje się przepisy rozdziału 1.4 ust. 6 programu działań</w:t>
      </w:r>
      <w:r w:rsidR="00F73760">
        <w:t>, z tym że</w:t>
      </w:r>
      <w:r w:rsidR="00764F01">
        <w:t>:</w:t>
      </w:r>
    </w:p>
    <w:p w14:paraId="0CB9373B" w14:textId="77777777" w:rsidR="003153F4" w:rsidRPr="00746641" w:rsidRDefault="00764F01" w:rsidP="00412864">
      <w:pPr>
        <w:pStyle w:val="Akapitzlist"/>
        <w:numPr>
          <w:ilvl w:val="0"/>
          <w:numId w:val="160"/>
        </w:numPr>
      </w:pPr>
      <w:r w:rsidRPr="006750FD">
        <w:t>p</w:t>
      </w:r>
      <w:r w:rsidR="00831280" w:rsidRPr="006750FD">
        <w:t>rzy ustalaniu liczby zwierząt w gospodarstwie w przeliczeniu na DJP bierze się pod uwagę stan średnioroczny zwierząt w gospodarstwie</w:t>
      </w:r>
      <w:r w:rsidR="003664C6" w:rsidRPr="006750FD">
        <w:t xml:space="preserve">, planowany </w:t>
      </w:r>
      <w:r w:rsidR="00831280" w:rsidRPr="006750FD">
        <w:t>w</w:t>
      </w:r>
      <w:r w:rsidR="000F0110">
        <w:t> </w:t>
      </w:r>
      <w:r w:rsidR="00831280" w:rsidRPr="006750FD">
        <w:t>roku</w:t>
      </w:r>
      <w:r w:rsidR="00986120" w:rsidRPr="006750FD">
        <w:t>,</w:t>
      </w:r>
      <w:r w:rsidR="003664C6" w:rsidRPr="006750FD">
        <w:t xml:space="preserve"> w którym zostanie złożony</w:t>
      </w:r>
      <w:r w:rsidR="0000457D" w:rsidRPr="006750FD">
        <w:t xml:space="preserve"> WOP,</w:t>
      </w:r>
    </w:p>
    <w:p w14:paraId="38889D4A" w14:textId="77777777" w:rsidR="00764F01" w:rsidRDefault="00764F01" w:rsidP="00412864">
      <w:pPr>
        <w:pStyle w:val="Akapitzlist"/>
        <w:numPr>
          <w:ilvl w:val="0"/>
          <w:numId w:val="160"/>
        </w:numPr>
        <w:rPr>
          <w:rFonts w:eastAsiaTheme="majorEastAsia"/>
        </w:rPr>
      </w:pPr>
      <w:r w:rsidRPr="00D212C8">
        <w:t>dopuszcza się możliwość realizacji inwestycji o pojemności lub powierzchni</w:t>
      </w:r>
      <w:r w:rsidR="000E0308" w:rsidRPr="00D212C8">
        <w:t xml:space="preserve"> większej niż pojemność lub powierzchnia obliczona zgodnie z tymi przepisami</w:t>
      </w:r>
      <w:r w:rsidRPr="00D212C8">
        <w:rPr>
          <w:rFonts w:eastAsiaTheme="majorEastAsia"/>
        </w:rPr>
        <w:t>, o ile zakres takiej inwestycji zostanie uzasadniony;</w:t>
      </w:r>
    </w:p>
    <w:p w14:paraId="6C06E4F7" w14:textId="77777777" w:rsidR="00C21401" w:rsidRPr="005417DC" w:rsidRDefault="00C21401" w:rsidP="00412864">
      <w:pPr>
        <w:pStyle w:val="Akapitzlist"/>
        <w:numPr>
          <w:ilvl w:val="0"/>
          <w:numId w:val="145"/>
        </w:numPr>
        <w:ind w:left="720"/>
      </w:pPr>
      <w:r w:rsidRPr="005417DC">
        <w:t xml:space="preserve">inwestycje wymienione w poz. 11–12 </w:t>
      </w:r>
      <w:r w:rsidR="00D212C8" w:rsidRPr="00D212C8">
        <w:t xml:space="preserve">załącznika 1 niniejszych wytycznych </w:t>
      </w:r>
      <w:r w:rsidRPr="005417DC">
        <w:t>są realizowane łącznie z jedną z inwestycji wymienionych w poz.13–17.</w:t>
      </w:r>
    </w:p>
    <w:p w14:paraId="5F8AC3B3" w14:textId="77777777" w:rsidR="003153F4" w:rsidRDefault="00831280">
      <w:pPr>
        <w:pStyle w:val="Akapitzlist"/>
        <w:numPr>
          <w:ilvl w:val="0"/>
          <w:numId w:val="113"/>
        </w:numPr>
        <w:rPr>
          <w:rStyle w:val="AkapitzlistZnak"/>
          <w:rFonts w:eastAsiaTheme="majorEastAsia"/>
        </w:rPr>
      </w:pPr>
      <w:r>
        <w:t>Pomoc</w:t>
      </w:r>
      <w:r>
        <w:rPr>
          <w:rStyle w:val="AkapitzlistZnak"/>
          <w:rFonts w:eastAsiaTheme="majorEastAsia"/>
        </w:rPr>
        <w:t xml:space="preserve"> przyznaje się na inwestycję polegającą na wyposażeniu gospodarstwa w maszyny lub urządzenia do aplikacji nawozów naturalnych lub produktów pofermentacyjnych, jeżeli te nawozy lub te produkty są wytwarzane w tym gospodarstwie. </w:t>
      </w:r>
    </w:p>
    <w:p w14:paraId="6982A07D" w14:textId="77777777" w:rsidR="003153F4" w:rsidRDefault="00831280">
      <w:pPr>
        <w:pStyle w:val="Akapitzlist"/>
        <w:numPr>
          <w:ilvl w:val="0"/>
          <w:numId w:val="113"/>
        </w:numPr>
        <w:rPr>
          <w:rStyle w:val="AkapitzlistZnak"/>
          <w:rFonts w:eastAsiaTheme="majorEastAsia"/>
        </w:rPr>
      </w:pPr>
      <w:r>
        <w:rPr>
          <w:rFonts w:eastAsiaTheme="majorEastAsia"/>
        </w:rPr>
        <w:t xml:space="preserve">Pomoc przyznaje się na </w:t>
      </w:r>
      <w:r w:rsidR="00B42F85">
        <w:rPr>
          <w:rFonts w:eastAsiaTheme="majorEastAsia"/>
        </w:rPr>
        <w:t>operacje</w:t>
      </w:r>
      <w:r>
        <w:rPr>
          <w:rFonts w:eastAsiaTheme="majorEastAsia"/>
        </w:rPr>
        <w:t xml:space="preserve"> dotyczące wykorzystania rozwiązań cyfrowych, jeżeli wykorzystanie tych rozwiązań jest elementem kompleksowej inwestycji i </w:t>
      </w:r>
      <w:r w:rsidR="008B1D04">
        <w:rPr>
          <w:rFonts w:eastAsiaTheme="majorEastAsia"/>
        </w:rPr>
        <w:t xml:space="preserve">jest </w:t>
      </w:r>
      <w:r>
        <w:rPr>
          <w:rFonts w:eastAsiaTheme="majorEastAsia"/>
        </w:rPr>
        <w:t>ekonomicznie uzasadnione.</w:t>
      </w:r>
    </w:p>
    <w:p w14:paraId="5353BBEB" w14:textId="77777777" w:rsidR="003153F4" w:rsidRDefault="00831280">
      <w:pPr>
        <w:pStyle w:val="Akapitzlist"/>
        <w:numPr>
          <w:ilvl w:val="0"/>
          <w:numId w:val="113"/>
        </w:numPr>
        <w:rPr>
          <w:rFonts w:eastAsiaTheme="majorEastAsia"/>
        </w:rPr>
      </w:pPr>
      <w:r>
        <w:rPr>
          <w:rFonts w:eastAsiaTheme="majorEastAsia"/>
        </w:rPr>
        <w:t xml:space="preserve">Pomoc przyznaje się, w przypadku gdy wnioskodawca </w:t>
      </w:r>
      <w:r>
        <w:rPr>
          <w:rFonts w:ascii="ArialMT" w:hAnsi="ArialMT" w:cs="ArialMT"/>
          <w:lang w:eastAsia="en-US"/>
        </w:rPr>
        <w:t>odbył</w:t>
      </w:r>
      <w:r>
        <w:rPr>
          <w:rStyle w:val="AkapitzlistZnak"/>
          <w:rFonts w:eastAsiaTheme="majorEastAsia"/>
        </w:rPr>
        <w:t xml:space="preserve"> szkolenie przeprowadzone przez wojewódzkie ośrodki doradztwa rolniczego z zakresu „</w:t>
      </w:r>
      <w:r>
        <w:rPr>
          <w:rFonts w:eastAsiaTheme="majorEastAsia"/>
        </w:rPr>
        <w:t>Zrównoważonego gospodarowania zasobami naturalnymi, takimi jak woda, gleba, powietrze, klimat” w kontekście wdrażania interwencji PS WPR na lata 2023</w:t>
      </w:r>
      <w:r>
        <w:rPr>
          <w:bCs/>
        </w:rPr>
        <w:t>–</w:t>
      </w:r>
      <w:r>
        <w:rPr>
          <w:rFonts w:eastAsiaTheme="majorEastAsia"/>
        </w:rPr>
        <w:t xml:space="preserve">2027 „Inwestycje przyczyniające się do ochrony środowiska i klimatu” </w:t>
      </w:r>
      <w:r>
        <w:rPr>
          <w:rFonts w:ascii="ArialMT" w:hAnsi="ArialMT" w:cs="ArialMT"/>
          <w:lang w:eastAsia="en-US"/>
        </w:rPr>
        <w:t xml:space="preserve">przed dniem złożenia WOPP lub zobowiąże się do jego odbycia </w:t>
      </w:r>
      <w:r>
        <w:rPr>
          <w:rFonts w:eastAsiaTheme="majorEastAsia"/>
        </w:rPr>
        <w:t xml:space="preserve">przed dniem złożenia WOP. </w:t>
      </w:r>
    </w:p>
    <w:p w14:paraId="4E5CFE69" w14:textId="77777777" w:rsidR="003153F4" w:rsidRDefault="00831280">
      <w:pPr>
        <w:pStyle w:val="Akapitzlist"/>
        <w:numPr>
          <w:ilvl w:val="0"/>
          <w:numId w:val="113"/>
        </w:numPr>
        <w:rPr>
          <w:rFonts w:eastAsiaTheme="majorEastAsia"/>
        </w:rPr>
      </w:pPr>
      <w:r>
        <w:rPr>
          <w:rFonts w:eastAsiaTheme="majorEastAsia"/>
        </w:rPr>
        <w:t>W przypadku:</w:t>
      </w:r>
    </w:p>
    <w:p w14:paraId="6098EC64" w14:textId="77777777" w:rsidR="003153F4" w:rsidRDefault="00831280" w:rsidP="00412864">
      <w:pPr>
        <w:pStyle w:val="Akapitzlist"/>
        <w:numPr>
          <w:ilvl w:val="0"/>
          <w:numId w:val="169"/>
        </w:numPr>
      </w:pPr>
      <w:r>
        <w:t xml:space="preserve">grupy rolników </w:t>
      </w:r>
      <w:r w:rsidR="007E6377" w:rsidRPr="007E6377">
        <w:t>–</w:t>
      </w:r>
      <w:r w:rsidR="007E6377">
        <w:t xml:space="preserve"> </w:t>
      </w:r>
      <w:r>
        <w:t xml:space="preserve">warunek, o którym mowa w ust. 4, uznaje się za spełniony, jeżeli wszyscy członkowie grupy </w:t>
      </w:r>
      <w:r w:rsidR="000E0308">
        <w:t>odbyli szkolenie lub zobowiążą</w:t>
      </w:r>
      <w:r w:rsidR="000E0308" w:rsidRPr="000E0308">
        <w:t xml:space="preserve"> się do </w:t>
      </w:r>
      <w:r w:rsidR="000E0308">
        <w:t xml:space="preserve">jego </w:t>
      </w:r>
      <w:r w:rsidR="000E0308" w:rsidRPr="000E0308">
        <w:t>odbycia przed dniem złożenia WOP</w:t>
      </w:r>
      <w:r w:rsidR="00316A7C">
        <w:t>;</w:t>
      </w:r>
    </w:p>
    <w:p w14:paraId="65B1A7E5" w14:textId="77777777" w:rsidR="003153F4" w:rsidRDefault="00831280" w:rsidP="00412864">
      <w:pPr>
        <w:pStyle w:val="Akapitzlist"/>
        <w:numPr>
          <w:ilvl w:val="0"/>
          <w:numId w:val="169"/>
        </w:numPr>
      </w:pPr>
      <w:r>
        <w:t>wnioskodawcy niebędącego osobą fizyczną</w:t>
      </w:r>
      <w:r w:rsidR="007E6377">
        <w:t xml:space="preserve"> </w:t>
      </w:r>
      <w:r w:rsidR="007E6377" w:rsidRPr="007E6377">
        <w:t>–</w:t>
      </w:r>
      <w:r w:rsidR="00064365">
        <w:t xml:space="preserve"> </w:t>
      </w:r>
      <w:r>
        <w:t>warunek, o którym mowa w ust. 4, uznaje się za spełniony, jeżeli co najmniej jeden ze wspólników</w:t>
      </w:r>
      <w:r w:rsidR="00064365">
        <w:t>,</w:t>
      </w:r>
      <w:r>
        <w:t xml:space="preserve"> członków lub wyznaczony pracownik przedsiębiorstwa </w:t>
      </w:r>
      <w:r w:rsidR="000E0308">
        <w:t xml:space="preserve">odbył szkolenie lub </w:t>
      </w:r>
      <w:r w:rsidR="000E0308" w:rsidRPr="000E0308">
        <w:t>zobowiąże się do jego odbycia przed dniem złożenia WOP</w:t>
      </w:r>
      <w:r>
        <w:t>.</w:t>
      </w:r>
    </w:p>
    <w:p w14:paraId="6B82E7C9" w14:textId="77777777" w:rsidR="003153F4" w:rsidRDefault="00831280" w:rsidP="001F24E1">
      <w:pPr>
        <w:pStyle w:val="Nagwek3"/>
      </w:pPr>
      <w:bookmarkStart w:id="22" w:name="_Toc136600917"/>
      <w:bookmarkStart w:id="23" w:name="_Toc162272205"/>
      <w:r>
        <w:t>IV.2.4. Inne warunki przedmiotowe</w:t>
      </w:r>
      <w:bookmarkEnd w:id="22"/>
      <w:bookmarkEnd w:id="23"/>
    </w:p>
    <w:p w14:paraId="180303EE" w14:textId="77777777" w:rsidR="003153F4" w:rsidRDefault="00831280">
      <w:pPr>
        <w:pStyle w:val="Akapitzlist"/>
        <w:numPr>
          <w:ilvl w:val="0"/>
          <w:numId w:val="114"/>
        </w:numPr>
      </w:pPr>
      <w:r>
        <w:t>Nie wspiera się:</w:t>
      </w:r>
    </w:p>
    <w:p w14:paraId="46BA8951" w14:textId="77777777" w:rsidR="003153F4" w:rsidRDefault="00831280" w:rsidP="00412864">
      <w:pPr>
        <w:pStyle w:val="Akapitzlist"/>
        <w:numPr>
          <w:ilvl w:val="0"/>
          <w:numId w:val="200"/>
        </w:numPr>
      </w:pPr>
      <w:r>
        <w:t>inwestycji trwale związanych z nieruchomością, położonych na gruntach innych niż stanowiących własność wnioskodawcy lub przedmiot użytkowania wieczystego;</w:t>
      </w:r>
    </w:p>
    <w:p w14:paraId="7D32C9AE" w14:textId="77777777" w:rsidR="003153F4" w:rsidRDefault="00831280" w:rsidP="00412864">
      <w:pPr>
        <w:pStyle w:val="Akapitzlist"/>
        <w:numPr>
          <w:ilvl w:val="0"/>
          <w:numId w:val="200"/>
        </w:numPr>
      </w:pPr>
      <w:r>
        <w:t>inwestycji trwale związanych z nieruchomością realizowanych przez grupę rolników;</w:t>
      </w:r>
    </w:p>
    <w:p w14:paraId="20700F93" w14:textId="77777777" w:rsidR="003153F4" w:rsidRDefault="00831280" w:rsidP="00412864">
      <w:pPr>
        <w:pStyle w:val="Akapitzlist"/>
        <w:numPr>
          <w:ilvl w:val="0"/>
          <w:numId w:val="200"/>
        </w:numPr>
      </w:pPr>
      <w:r>
        <w:t>inwestycji wymienionych w poz. 3–4</w:t>
      </w:r>
      <w:r w:rsidR="00064365">
        <w:t xml:space="preserve">, </w:t>
      </w:r>
      <w:r>
        <w:t>2</w:t>
      </w:r>
      <w:r w:rsidR="00F40AEC">
        <w:t>5</w:t>
      </w:r>
      <w:r>
        <w:t>–</w:t>
      </w:r>
      <w:r w:rsidR="00F40AEC">
        <w:t xml:space="preserve">26 </w:t>
      </w:r>
      <w:r w:rsidR="00064365">
        <w:t xml:space="preserve">i </w:t>
      </w:r>
      <w:r w:rsidR="00F40AEC">
        <w:t>28</w:t>
      </w:r>
      <w:r w:rsidR="00064365" w:rsidRPr="00064365">
        <w:t>–</w:t>
      </w:r>
      <w:r w:rsidR="00064365">
        <w:t>2</w:t>
      </w:r>
      <w:r w:rsidR="00F40AEC">
        <w:t>9</w:t>
      </w:r>
      <w:r>
        <w:t xml:space="preserve"> załącznika 1 </w:t>
      </w:r>
      <w:r w:rsidR="00C72FAB">
        <w:t xml:space="preserve">do </w:t>
      </w:r>
      <w:r>
        <w:t>niniejszych wytycznych – z przeznaczeniem do chowu lub hodowli bydła lub świń;</w:t>
      </w:r>
    </w:p>
    <w:p w14:paraId="06123B85" w14:textId="77777777" w:rsidR="003153F4" w:rsidRDefault="00831280" w:rsidP="00412864">
      <w:pPr>
        <w:pStyle w:val="Akapitzlist"/>
        <w:numPr>
          <w:ilvl w:val="0"/>
          <w:numId w:val="200"/>
        </w:numPr>
      </w:pPr>
      <w:r>
        <w:t>operacji w zakresie:</w:t>
      </w:r>
    </w:p>
    <w:p w14:paraId="04820AE0" w14:textId="77777777" w:rsidR="003153F4" w:rsidRDefault="00831280" w:rsidP="00412864">
      <w:pPr>
        <w:pStyle w:val="Akapitzlist"/>
        <w:numPr>
          <w:ilvl w:val="0"/>
          <w:numId w:val="201"/>
        </w:numPr>
      </w:pPr>
      <w:r>
        <w:t>pszczelarstwa,</w:t>
      </w:r>
    </w:p>
    <w:p w14:paraId="0BE7F7A3" w14:textId="77777777" w:rsidR="003153F4" w:rsidRDefault="00831280" w:rsidP="00412864">
      <w:pPr>
        <w:pStyle w:val="Akapitzlist"/>
        <w:numPr>
          <w:ilvl w:val="0"/>
          <w:numId w:val="201"/>
        </w:numPr>
      </w:pPr>
      <w:r>
        <w:t>prowadzenia instalacji wymagających uzyskania pozwolenia zintegrowanego.</w:t>
      </w:r>
    </w:p>
    <w:p w14:paraId="5D13EDE6" w14:textId="77777777" w:rsidR="003153F4" w:rsidRDefault="00831280">
      <w:pPr>
        <w:pStyle w:val="Akapitzlist"/>
        <w:numPr>
          <w:ilvl w:val="0"/>
          <w:numId w:val="114"/>
        </w:numPr>
        <w:spacing w:after="0"/>
        <w:rPr>
          <w:rFonts w:cs="Arial"/>
          <w:bCs/>
        </w:rPr>
      </w:pPr>
      <w:r>
        <w:rPr>
          <w:rFonts w:cs="Arial"/>
          <w:bCs/>
        </w:rPr>
        <w:t>W przypadku rolników będących członkami organizacji producentów rolnych realizującej Program Operacyjny wspierany ze środków Unii Europejskiej w ramach interwencji sektorowych, o których mowa w art. 42 rozporządzenia 2021/2115, nie przyznaje się pomocy na działania lub inwestycje realizowane w ramach tego Programu Operacyjnego.</w:t>
      </w:r>
    </w:p>
    <w:p w14:paraId="609A678B" w14:textId="77777777" w:rsidR="003153F4" w:rsidRDefault="00831280">
      <w:pPr>
        <w:pStyle w:val="Nagwek2"/>
      </w:pPr>
      <w:bookmarkStart w:id="24" w:name="_Toc162272206"/>
      <w:r>
        <w:t>IV.3. Kryteria wyboru operacji</w:t>
      </w:r>
      <w:bookmarkEnd w:id="24"/>
    </w:p>
    <w:p w14:paraId="1E833B48" w14:textId="77777777" w:rsidR="003153F4" w:rsidRDefault="00831280" w:rsidP="001F24E1">
      <w:pPr>
        <w:pStyle w:val="Nagwek3"/>
      </w:pPr>
      <w:bookmarkStart w:id="25" w:name="_Toc162272207"/>
      <w:r>
        <w:t>IV.3.1. Skala i rodzaj produkcji</w:t>
      </w:r>
      <w:bookmarkEnd w:id="25"/>
    </w:p>
    <w:p w14:paraId="2B85EF55" w14:textId="77777777" w:rsidR="003153F4" w:rsidRDefault="00831280" w:rsidP="007333E8">
      <w:pPr>
        <w:pStyle w:val="Akapitzlist"/>
        <w:numPr>
          <w:ilvl w:val="0"/>
          <w:numId w:val="57"/>
        </w:numPr>
      </w:pPr>
      <w:r>
        <w:t>Jeżeli operacja jest realizowana w gospodarstwie, w którym</w:t>
      </w:r>
      <w:r w:rsidR="00C21401">
        <w:t>:</w:t>
      </w:r>
      <w:r>
        <w:t xml:space="preserve"> </w:t>
      </w:r>
    </w:p>
    <w:p w14:paraId="4C3B4FDE" w14:textId="77777777" w:rsidR="003153F4" w:rsidRDefault="00C21401">
      <w:pPr>
        <w:pStyle w:val="Akapitzlist"/>
        <w:numPr>
          <w:ilvl w:val="0"/>
          <w:numId w:val="81"/>
        </w:numPr>
        <w:spacing w:after="0"/>
      </w:pPr>
      <w:r>
        <w:rPr>
          <w:rFonts w:cs="Arial"/>
        </w:rPr>
        <w:t xml:space="preserve">jest prowadzony </w:t>
      </w:r>
      <w:r w:rsidR="00831280">
        <w:rPr>
          <w:rFonts w:cs="Arial"/>
        </w:rPr>
        <w:t>chów lub</w:t>
      </w:r>
      <w:r>
        <w:rPr>
          <w:rFonts w:cs="Arial"/>
        </w:rPr>
        <w:t xml:space="preserve"> jest prowadzona</w:t>
      </w:r>
      <w:r w:rsidR="00831280">
        <w:rPr>
          <w:rFonts w:cs="Arial"/>
        </w:rPr>
        <w:t xml:space="preserve"> hodowla zwierząt gospodarskich i liczba zwierząt utrzymywanych w </w:t>
      </w:r>
      <w:r w:rsidR="00831280">
        <w:t>tym gospodarstwie, w przeliczeniu na DJP wynosi:</w:t>
      </w:r>
    </w:p>
    <w:p w14:paraId="1A73D623" w14:textId="77777777" w:rsidR="003153F4" w:rsidRDefault="00831280">
      <w:pPr>
        <w:pStyle w:val="Akapitzlist"/>
        <w:numPr>
          <w:ilvl w:val="0"/>
          <w:numId w:val="173"/>
        </w:numPr>
      </w:pPr>
      <w:r>
        <w:t xml:space="preserve">powyżej 5 DJP </w:t>
      </w:r>
      <w:r w:rsidR="008B1D04">
        <w:t>i nie więcej niż</w:t>
      </w:r>
      <w:r>
        <w:t xml:space="preserve"> 60 DJP – przyznaje się 2 punkty, </w:t>
      </w:r>
    </w:p>
    <w:p w14:paraId="68EAB210" w14:textId="77777777" w:rsidR="003153F4" w:rsidRDefault="00831280">
      <w:pPr>
        <w:pStyle w:val="Akapitzlist"/>
        <w:numPr>
          <w:ilvl w:val="0"/>
          <w:numId w:val="173"/>
        </w:numPr>
      </w:pPr>
      <w:r>
        <w:t xml:space="preserve">powyżej 60 DJP </w:t>
      </w:r>
      <w:r w:rsidR="008B1D04">
        <w:t>i nie więcej niż</w:t>
      </w:r>
      <w:r>
        <w:t xml:space="preserve"> 210 DJP – przyznaje się 4 punkt</w:t>
      </w:r>
      <w:r w:rsidR="009F2A3B">
        <w:t>y</w:t>
      </w:r>
      <w:r>
        <w:t>,</w:t>
      </w:r>
    </w:p>
    <w:p w14:paraId="0EBDF63E" w14:textId="77777777" w:rsidR="003153F4" w:rsidRDefault="00831280">
      <w:pPr>
        <w:pStyle w:val="Akapitzlist"/>
        <w:numPr>
          <w:ilvl w:val="0"/>
          <w:numId w:val="173"/>
        </w:numPr>
        <w:spacing w:after="0"/>
      </w:pPr>
      <w:r>
        <w:t xml:space="preserve">powyżej 210 DJP – przyznaje się </w:t>
      </w:r>
      <w:r w:rsidR="002A77C3">
        <w:t>3 punkty</w:t>
      </w:r>
      <w:r>
        <w:t>;</w:t>
      </w:r>
    </w:p>
    <w:p w14:paraId="289C679D" w14:textId="77777777" w:rsidR="003153F4" w:rsidRDefault="00C21401">
      <w:pPr>
        <w:pStyle w:val="Akapitzlist"/>
        <w:numPr>
          <w:ilvl w:val="0"/>
          <w:numId w:val="81"/>
        </w:numPr>
        <w:spacing w:after="0"/>
        <w:ind w:hanging="357"/>
      </w:pPr>
      <w:r>
        <w:t>powierzchnia upraw ogrodniczych wynosi</w:t>
      </w:r>
      <w:r w:rsidR="00831280">
        <w:t>:</w:t>
      </w:r>
    </w:p>
    <w:p w14:paraId="133FC9A1" w14:textId="77777777" w:rsidR="003153F4" w:rsidRDefault="008B1D04">
      <w:pPr>
        <w:pStyle w:val="Akapitzlist"/>
        <w:numPr>
          <w:ilvl w:val="0"/>
          <w:numId w:val="98"/>
        </w:numPr>
      </w:pPr>
      <w:r>
        <w:t>powyżej 0,2 ha i nie więcej niż</w:t>
      </w:r>
      <w:r w:rsidR="00831280">
        <w:t xml:space="preserve"> 5 ha – przyznaje się 2 punkty, </w:t>
      </w:r>
    </w:p>
    <w:p w14:paraId="1126E5EE" w14:textId="77777777" w:rsidR="003153F4" w:rsidRDefault="008B1D04">
      <w:pPr>
        <w:pStyle w:val="Akapitzlist"/>
        <w:numPr>
          <w:ilvl w:val="0"/>
          <w:numId w:val="98"/>
        </w:numPr>
      </w:pPr>
      <w:r>
        <w:t>powyżej 5 ha i nie więcej niż</w:t>
      </w:r>
      <w:r w:rsidR="00831280">
        <w:t xml:space="preserve"> 15 ha – przyznaje się 4 punkty, </w:t>
      </w:r>
    </w:p>
    <w:p w14:paraId="1C4F9708" w14:textId="77777777" w:rsidR="003153F4" w:rsidRPr="00185350" w:rsidRDefault="00831280">
      <w:pPr>
        <w:pStyle w:val="Akapitzlist"/>
        <w:numPr>
          <w:ilvl w:val="0"/>
          <w:numId w:val="98"/>
        </w:numPr>
        <w:spacing w:after="0"/>
      </w:pPr>
      <w:r w:rsidRPr="00735FCF">
        <w:t>powyżej 15 ha – przyznaje się 6 punktów.</w:t>
      </w:r>
    </w:p>
    <w:p w14:paraId="3461D0E5" w14:textId="77777777" w:rsidR="00B16826" w:rsidRDefault="00D45D20" w:rsidP="007333E8">
      <w:pPr>
        <w:pStyle w:val="Akapitzlist"/>
        <w:numPr>
          <w:ilvl w:val="0"/>
          <w:numId w:val="57"/>
        </w:numPr>
      </w:pPr>
      <w:r w:rsidRPr="00D45D20">
        <w:t>Punkty</w:t>
      </w:r>
      <w:r w:rsidR="00B16826">
        <w:t xml:space="preserve">, o których </w:t>
      </w:r>
      <w:r w:rsidR="00B16826" w:rsidRPr="00B16826">
        <w:rPr>
          <w:rFonts w:cs="Arial"/>
        </w:rPr>
        <w:t>mowa</w:t>
      </w:r>
      <w:r w:rsidR="00B16826">
        <w:t xml:space="preserve"> w ust. 1:</w:t>
      </w:r>
    </w:p>
    <w:p w14:paraId="2797A381" w14:textId="77777777" w:rsidR="00D45D20" w:rsidRDefault="00B16826" w:rsidP="008954E4">
      <w:pPr>
        <w:pStyle w:val="Akapitzlist"/>
        <w:numPr>
          <w:ilvl w:val="0"/>
          <w:numId w:val="188"/>
        </w:numPr>
        <w:spacing w:after="0"/>
      </w:pPr>
      <w:r w:rsidRPr="00B16826">
        <w:t xml:space="preserve">w pkt 1 </w:t>
      </w:r>
      <w:r w:rsidR="00D45D20" w:rsidRPr="00B16826">
        <w:t xml:space="preserve">są przyznawane, jeżeli zakres operacji jest bezpośrednio </w:t>
      </w:r>
      <w:r w:rsidRPr="00B16826">
        <w:t>związany z</w:t>
      </w:r>
      <w:r w:rsidR="000F0110">
        <w:t> </w:t>
      </w:r>
      <w:r w:rsidRPr="008954E4">
        <w:t>prowadzeniem chowu lub hodowli zwierz</w:t>
      </w:r>
      <w:r w:rsidRPr="00D44E86">
        <w:t>ą</w:t>
      </w:r>
      <w:r w:rsidRPr="007C318D">
        <w:t>t gospodarskich utrzymywanych w</w:t>
      </w:r>
      <w:r w:rsidR="000F0110">
        <w:t> </w:t>
      </w:r>
      <w:r w:rsidRPr="00CC197F">
        <w:t>tym gospodarstwie;</w:t>
      </w:r>
    </w:p>
    <w:p w14:paraId="7F685C2F" w14:textId="77777777" w:rsidR="00B16826" w:rsidRPr="00B16826" w:rsidRDefault="00B16826" w:rsidP="008954E4">
      <w:pPr>
        <w:pStyle w:val="Akapitzlist"/>
        <w:numPr>
          <w:ilvl w:val="0"/>
          <w:numId w:val="188"/>
        </w:numPr>
        <w:spacing w:after="0"/>
      </w:pPr>
      <w:r w:rsidRPr="00B16826">
        <w:rPr>
          <w:rFonts w:cs="Arial"/>
        </w:rPr>
        <w:t xml:space="preserve">w pkt 2 są przyznawane, jeżeli </w:t>
      </w:r>
      <w:r w:rsidRPr="008954E4">
        <w:rPr>
          <w:rFonts w:cs="Arial"/>
        </w:rPr>
        <w:t>zakres operacji jest bezpośrednio związany z</w:t>
      </w:r>
      <w:r w:rsidR="000F0110">
        <w:rPr>
          <w:rFonts w:cs="Arial"/>
        </w:rPr>
        <w:t> </w:t>
      </w:r>
      <w:r w:rsidRPr="00D212C8">
        <w:rPr>
          <w:rFonts w:cs="Arial"/>
        </w:rPr>
        <w:t xml:space="preserve">prowadzeniem </w:t>
      </w:r>
      <w:r w:rsidR="0082006C" w:rsidRPr="00D212C8">
        <w:rPr>
          <w:rFonts w:cs="Arial"/>
        </w:rPr>
        <w:t>p</w:t>
      </w:r>
      <w:r w:rsidR="0082006C">
        <w:rPr>
          <w:rFonts w:cs="Arial"/>
        </w:rPr>
        <w:t>rodukcji ogrodniczej</w:t>
      </w:r>
      <w:r w:rsidRPr="007C318D">
        <w:rPr>
          <w:rFonts w:cs="Arial"/>
        </w:rPr>
        <w:t xml:space="preserve"> w tym gospodarstwie.</w:t>
      </w:r>
    </w:p>
    <w:p w14:paraId="61A56C7C" w14:textId="77777777" w:rsidR="00334050" w:rsidRDefault="00831280" w:rsidP="007333E8">
      <w:pPr>
        <w:pStyle w:val="Akapitzlist"/>
        <w:numPr>
          <w:ilvl w:val="0"/>
          <w:numId w:val="57"/>
        </w:numPr>
      </w:pPr>
      <w:r w:rsidRPr="00735FCF">
        <w:t xml:space="preserve">Do ustalenia liczby zwierząt </w:t>
      </w:r>
      <w:r w:rsidR="00454F30" w:rsidRPr="00735FCF">
        <w:t xml:space="preserve">utrzymywanych </w:t>
      </w:r>
      <w:r w:rsidRPr="00185350">
        <w:t>w gospodarstwie w przeliczeniu na DJP</w:t>
      </w:r>
      <w:r w:rsidR="00454F30" w:rsidRPr="00185350">
        <w:t xml:space="preserve"> </w:t>
      </w:r>
      <w:bookmarkStart w:id="26" w:name="highlightHit_0"/>
      <w:bookmarkEnd w:id="26"/>
      <w:r w:rsidRPr="00735FCF">
        <w:t>stosuje się zasady opisane w sekcji IV.2.</w:t>
      </w:r>
      <w:r w:rsidR="00006EA8" w:rsidRPr="00735FCF">
        <w:t>1</w:t>
      </w:r>
      <w:r w:rsidRPr="00735FCF">
        <w:t xml:space="preserve"> ust. </w:t>
      </w:r>
      <w:r w:rsidR="00334050" w:rsidRPr="00746641">
        <w:t>6</w:t>
      </w:r>
      <w:r w:rsidR="00006EA8" w:rsidRPr="00735FCF">
        <w:t xml:space="preserve"> </w:t>
      </w:r>
      <w:r w:rsidRPr="00735FCF">
        <w:t xml:space="preserve">pkt </w:t>
      </w:r>
      <w:r w:rsidR="00006EA8" w:rsidRPr="00185350">
        <w:t>1</w:t>
      </w:r>
      <w:r w:rsidR="007952D4" w:rsidRPr="00746641">
        <w:t xml:space="preserve"> oraz ust. 7 pkt 1.</w:t>
      </w:r>
    </w:p>
    <w:p w14:paraId="223FC32A" w14:textId="77777777" w:rsidR="001912AE" w:rsidRDefault="00831280" w:rsidP="00477D5D">
      <w:pPr>
        <w:pStyle w:val="Akapitzlist"/>
        <w:numPr>
          <w:ilvl w:val="0"/>
          <w:numId w:val="57"/>
        </w:numPr>
      </w:pPr>
      <w:r>
        <w:t>W celu ustalenia skali i rodzaju produkcji ogrodniczej prowadzonej w</w:t>
      </w:r>
      <w:r w:rsidR="000F0110">
        <w:t> </w:t>
      </w:r>
      <w:r>
        <w:t>gospodarstwie</w:t>
      </w:r>
      <w:r w:rsidR="0082006C">
        <w:t xml:space="preserve"> </w:t>
      </w:r>
      <w:r w:rsidR="001912AE" w:rsidRPr="001912AE">
        <w:t>stosuje się zasady opis</w:t>
      </w:r>
      <w:r w:rsidR="007952D4">
        <w:t xml:space="preserve">ane </w:t>
      </w:r>
      <w:r w:rsidR="007952D4" w:rsidRPr="000536AF">
        <w:t>w sekcji IV.2.1 ust. 6</w:t>
      </w:r>
      <w:r w:rsidR="001912AE" w:rsidRPr="000536AF">
        <w:t xml:space="preserve"> pkt 2</w:t>
      </w:r>
      <w:r w:rsidR="007952D4" w:rsidRPr="000536AF">
        <w:t xml:space="preserve"> oraz ust. 7</w:t>
      </w:r>
      <w:r w:rsidR="000F0110">
        <w:t> </w:t>
      </w:r>
      <w:r w:rsidR="007952D4" w:rsidRPr="000536AF">
        <w:t>pkt 2</w:t>
      </w:r>
      <w:r w:rsidR="007333E8">
        <w:t>.</w:t>
      </w:r>
    </w:p>
    <w:p w14:paraId="032EEE3D" w14:textId="77777777" w:rsidR="003153F4" w:rsidRDefault="00831280" w:rsidP="007333E8">
      <w:pPr>
        <w:pStyle w:val="Akapitzlist"/>
        <w:numPr>
          <w:ilvl w:val="0"/>
          <w:numId w:val="57"/>
        </w:numPr>
      </w:pPr>
      <w:r>
        <w:t xml:space="preserve">W przypadku operacji realizowanej przez grupę rolników punkty przyznaje się w wysokości średniej arytmetycznej z liczby punktów przysługujących indywidualnie tym osobom. </w:t>
      </w:r>
    </w:p>
    <w:p w14:paraId="3A7654AE" w14:textId="77777777" w:rsidR="003153F4" w:rsidRDefault="00831280" w:rsidP="001F24E1">
      <w:pPr>
        <w:pStyle w:val="Nagwek3"/>
      </w:pPr>
      <w:bookmarkStart w:id="27" w:name="_Toc162272208"/>
      <w:r>
        <w:t>IV.3.2. Zastosowanie rozwiązań cyfrowych</w:t>
      </w:r>
      <w:bookmarkEnd w:id="27"/>
    </w:p>
    <w:p w14:paraId="689B6BBB" w14:textId="77777777" w:rsidR="003153F4" w:rsidRDefault="00831280" w:rsidP="007333E8">
      <w:pPr>
        <w:pStyle w:val="Akapitzlist"/>
        <w:numPr>
          <w:ilvl w:val="0"/>
          <w:numId w:val="192"/>
        </w:numPr>
      </w:pPr>
      <w:r>
        <w:t>Jeżeli operacja obejmuje inwestycję, która dotyczy rozwiązań cyfrowych do wspomagania planowania nawożenia, precyzyjnej ochrony roślin, innych prac polowych lub zarządzania zasobami gospodarstwa – przyznaje się 2 punkty.</w:t>
      </w:r>
    </w:p>
    <w:p w14:paraId="2D80D195" w14:textId="77777777" w:rsidR="00F5299E" w:rsidRPr="00F5299E" w:rsidRDefault="00831280" w:rsidP="007333E8">
      <w:pPr>
        <w:pStyle w:val="Akapitzlist"/>
        <w:numPr>
          <w:ilvl w:val="0"/>
          <w:numId w:val="192"/>
        </w:numPr>
      </w:pPr>
      <w:r>
        <w:t xml:space="preserve">Punkty są przyznawane, </w:t>
      </w:r>
      <w:bookmarkStart w:id="28" w:name="_Hlk118726905"/>
      <w:r>
        <w:rPr>
          <w:bCs/>
        </w:rPr>
        <w:t>jeżeli operacja obejmuje co najmniej jedną inwestycję wymienioną w poz. 1, 2</w:t>
      </w:r>
      <w:r w:rsidR="00F40AEC">
        <w:rPr>
          <w:bCs/>
        </w:rPr>
        <w:t>6</w:t>
      </w:r>
      <w:r>
        <w:rPr>
          <w:bCs/>
        </w:rPr>
        <w:t>–3</w:t>
      </w:r>
      <w:r w:rsidR="00F40AEC">
        <w:rPr>
          <w:bCs/>
        </w:rPr>
        <w:t>7</w:t>
      </w:r>
      <w:r>
        <w:rPr>
          <w:bCs/>
        </w:rPr>
        <w:t>, 3</w:t>
      </w:r>
      <w:r w:rsidR="00F40AEC">
        <w:rPr>
          <w:bCs/>
        </w:rPr>
        <w:t>9</w:t>
      </w:r>
      <w:r>
        <w:rPr>
          <w:bCs/>
        </w:rPr>
        <w:t>–4</w:t>
      </w:r>
      <w:r w:rsidR="00F40AEC">
        <w:rPr>
          <w:bCs/>
        </w:rPr>
        <w:t>2</w:t>
      </w:r>
      <w:r>
        <w:rPr>
          <w:bCs/>
        </w:rPr>
        <w:t>, 4</w:t>
      </w:r>
      <w:r w:rsidR="00F40AEC">
        <w:rPr>
          <w:bCs/>
        </w:rPr>
        <w:t>4</w:t>
      </w:r>
      <w:r>
        <w:rPr>
          <w:bCs/>
        </w:rPr>
        <w:t>–4</w:t>
      </w:r>
      <w:r w:rsidR="00F40AEC">
        <w:rPr>
          <w:bCs/>
        </w:rPr>
        <w:t>5</w:t>
      </w:r>
      <w:r>
        <w:rPr>
          <w:bCs/>
        </w:rPr>
        <w:t>, 5</w:t>
      </w:r>
      <w:r w:rsidR="00F40AEC">
        <w:rPr>
          <w:bCs/>
        </w:rPr>
        <w:t>5</w:t>
      </w:r>
      <w:r>
        <w:rPr>
          <w:bCs/>
        </w:rPr>
        <w:t>–5</w:t>
      </w:r>
      <w:r w:rsidR="00F40AEC">
        <w:rPr>
          <w:bCs/>
        </w:rPr>
        <w:t>6</w:t>
      </w:r>
      <w:r>
        <w:rPr>
          <w:bCs/>
        </w:rPr>
        <w:t xml:space="preserve"> lub 6</w:t>
      </w:r>
      <w:r w:rsidR="00F40AEC">
        <w:rPr>
          <w:bCs/>
        </w:rPr>
        <w:t>3</w:t>
      </w:r>
      <w:r>
        <w:rPr>
          <w:bCs/>
        </w:rPr>
        <w:t xml:space="preserve"> załącznika 1 do niniejszych wytycznych.</w:t>
      </w:r>
    </w:p>
    <w:p w14:paraId="41F50324" w14:textId="77777777" w:rsidR="003153F4" w:rsidRPr="00735FCF" w:rsidRDefault="00F5299E" w:rsidP="007333E8">
      <w:pPr>
        <w:pStyle w:val="Akapitzlist"/>
        <w:numPr>
          <w:ilvl w:val="0"/>
          <w:numId w:val="192"/>
        </w:numPr>
      </w:pPr>
      <w:r w:rsidRPr="00F5299E">
        <w:rPr>
          <w:bCs/>
        </w:rPr>
        <w:t>W przypadku rozwiązań cyfrowych wymienionych w poz. 2</w:t>
      </w:r>
      <w:r w:rsidR="00F40AEC">
        <w:rPr>
          <w:bCs/>
        </w:rPr>
        <w:t>9</w:t>
      </w:r>
      <w:r w:rsidRPr="00F5299E">
        <w:rPr>
          <w:bCs/>
        </w:rPr>
        <w:t>–3</w:t>
      </w:r>
      <w:r w:rsidR="00F40AEC">
        <w:rPr>
          <w:bCs/>
        </w:rPr>
        <w:t>7</w:t>
      </w:r>
      <w:r w:rsidRPr="00F5299E">
        <w:rPr>
          <w:bCs/>
        </w:rPr>
        <w:t xml:space="preserve"> załącznika 1 do niniejszych wytycznych</w:t>
      </w:r>
      <w:r w:rsidR="007333E8">
        <w:rPr>
          <w:bCs/>
        </w:rPr>
        <w:t>,</w:t>
      </w:r>
      <w:r w:rsidRPr="00F5299E">
        <w:rPr>
          <w:bCs/>
        </w:rPr>
        <w:t xml:space="preserve"> punkty są przyznawane</w:t>
      </w:r>
      <w:r w:rsidR="007333E8">
        <w:rPr>
          <w:bCs/>
        </w:rPr>
        <w:t>,</w:t>
      </w:r>
      <w:r w:rsidRPr="00F5299E">
        <w:rPr>
          <w:bCs/>
        </w:rPr>
        <w:t xml:space="preserve"> gdy te rozwiązania są elementem kompleksowej operacji i są niezbędne do prawidłowej obsługi zakupionych w</w:t>
      </w:r>
      <w:r w:rsidR="000F0110">
        <w:rPr>
          <w:bCs/>
        </w:rPr>
        <w:t> </w:t>
      </w:r>
      <w:r w:rsidRPr="00F5299E">
        <w:rPr>
          <w:bCs/>
        </w:rPr>
        <w:t>ramach operacji maszyn lub urządzeń.</w:t>
      </w:r>
      <w:r w:rsidR="00831280" w:rsidRPr="00F5299E">
        <w:rPr>
          <w:bCs/>
        </w:rPr>
        <w:t xml:space="preserve"> </w:t>
      </w:r>
      <w:bookmarkEnd w:id="28"/>
    </w:p>
    <w:p w14:paraId="6F8656E3" w14:textId="77777777" w:rsidR="003153F4" w:rsidRDefault="00831280" w:rsidP="001F24E1">
      <w:pPr>
        <w:pStyle w:val="Nagwek3"/>
      </w:pPr>
      <w:bookmarkStart w:id="29" w:name="_Toc162272209"/>
      <w:r>
        <w:t>IV.3.3. Operacja realizowana przez grupę rolników</w:t>
      </w:r>
      <w:bookmarkEnd w:id="29"/>
      <w:r>
        <w:t xml:space="preserve"> </w:t>
      </w:r>
    </w:p>
    <w:p w14:paraId="0FC0485D" w14:textId="77777777" w:rsidR="003153F4" w:rsidRDefault="00831280">
      <w:r>
        <w:t>Jeżeli operacja jest realizowana przez grupę rolników – przyznaje się 6 punktów.</w:t>
      </w:r>
    </w:p>
    <w:p w14:paraId="5EA4E20A" w14:textId="77777777" w:rsidR="003153F4" w:rsidRDefault="00831280" w:rsidP="001F24E1">
      <w:pPr>
        <w:pStyle w:val="Nagwek3"/>
      </w:pPr>
      <w:bookmarkStart w:id="30" w:name="_Toc162272210"/>
      <w:r>
        <w:t>IV.3.4. Poprawa efektywności wykorzystania nawozów</w:t>
      </w:r>
      <w:bookmarkEnd w:id="30"/>
    </w:p>
    <w:p w14:paraId="768073B2" w14:textId="77777777" w:rsidR="003153F4" w:rsidRDefault="00831280">
      <w:pPr>
        <w:pStyle w:val="Akapitzlist"/>
        <w:numPr>
          <w:ilvl w:val="0"/>
          <w:numId w:val="99"/>
        </w:numPr>
      </w:pPr>
      <w:r>
        <w:t>Jeżeli operacja obejmuje inwestycję, która przyczyni się do poprawy efektywności wykorzystania nawozów mineralnych, organicznych</w:t>
      </w:r>
      <w:r w:rsidR="007952D4">
        <w:t xml:space="preserve">, </w:t>
      </w:r>
      <w:r>
        <w:t>naturalnych lub produktów pofermentacyjnych – przyznaje się 4 punkty.</w:t>
      </w:r>
    </w:p>
    <w:p w14:paraId="38E35A3E" w14:textId="77777777" w:rsidR="003153F4" w:rsidRDefault="00831280">
      <w:pPr>
        <w:pStyle w:val="Akapitzlist"/>
        <w:numPr>
          <w:ilvl w:val="0"/>
          <w:numId w:val="99"/>
        </w:numPr>
      </w:pPr>
      <w:r>
        <w:t>Punkty są przyznawane, jeżeli operacja obejmuje co najmniej jedną inwestycję wymienioną w poz. 3</w:t>
      </w:r>
      <w:r w:rsidR="00F40AEC">
        <w:t>8</w:t>
      </w:r>
      <w:r>
        <w:t>–5</w:t>
      </w:r>
      <w:r w:rsidR="00F40AEC">
        <w:t>7</w:t>
      </w:r>
      <w:r>
        <w:t xml:space="preserve"> załącznika 1 do niniejszych wytycznych.</w:t>
      </w:r>
    </w:p>
    <w:p w14:paraId="0509C9A1" w14:textId="77777777" w:rsidR="003153F4" w:rsidRDefault="00831280" w:rsidP="001F24E1">
      <w:pPr>
        <w:pStyle w:val="Nagwek3"/>
      </w:pPr>
      <w:bookmarkStart w:id="31" w:name="_Toc162272211"/>
      <w:r>
        <w:t>IV.3.5.</w:t>
      </w:r>
      <w:r>
        <w:rPr>
          <w:rFonts w:eastAsiaTheme="minorHAnsi" w:cs="Arial"/>
          <w:sz w:val="22"/>
          <w:szCs w:val="22"/>
          <w:lang w:eastAsia="en-US"/>
        </w:rPr>
        <w:t xml:space="preserve"> </w:t>
      </w:r>
      <w:r>
        <w:t>Zmniejszenie zużycia lub poprawa efektywności wykorzystania środków ochrony roślin</w:t>
      </w:r>
      <w:bookmarkEnd w:id="31"/>
    </w:p>
    <w:p w14:paraId="6388D571" w14:textId="77777777" w:rsidR="003153F4" w:rsidRDefault="00831280">
      <w:pPr>
        <w:pStyle w:val="Akapitzlist"/>
        <w:numPr>
          <w:ilvl w:val="0"/>
          <w:numId w:val="100"/>
        </w:numPr>
        <w:ind w:left="357" w:hanging="357"/>
      </w:pPr>
      <w:r>
        <w:t>Jeżeli operacja obejmuje inwestycję dotyczącą zakupu maszyn lub urządzeń do:</w:t>
      </w:r>
    </w:p>
    <w:p w14:paraId="1371337C" w14:textId="77777777" w:rsidR="003153F4" w:rsidRDefault="00831280">
      <w:pPr>
        <w:pStyle w:val="Akapitzlist"/>
        <w:numPr>
          <w:ilvl w:val="0"/>
          <w:numId w:val="84"/>
        </w:numPr>
      </w:pPr>
      <w:r>
        <w:t>niechemicznej ochrony roślin – przyznaje się 6 punktów,</w:t>
      </w:r>
    </w:p>
    <w:p w14:paraId="78D0D0F1" w14:textId="77777777" w:rsidR="003153F4" w:rsidRPr="00477D5D" w:rsidRDefault="00831280">
      <w:pPr>
        <w:pStyle w:val="Akapitzlist"/>
        <w:numPr>
          <w:ilvl w:val="0"/>
          <w:numId w:val="84"/>
        </w:numPr>
      </w:pPr>
      <w:r w:rsidRPr="00477D5D">
        <w:t xml:space="preserve">chemicznej ochrony roślin – przyznaje się </w:t>
      </w:r>
      <w:r w:rsidR="002A77C3" w:rsidRPr="00477D5D">
        <w:t xml:space="preserve">4 </w:t>
      </w:r>
      <w:r w:rsidRPr="00477D5D">
        <w:t>punkty.</w:t>
      </w:r>
    </w:p>
    <w:p w14:paraId="7DECB6E4" w14:textId="77777777" w:rsidR="003153F4" w:rsidRDefault="00831280">
      <w:pPr>
        <w:pStyle w:val="Akapitzlist"/>
        <w:numPr>
          <w:ilvl w:val="0"/>
          <w:numId w:val="100"/>
        </w:numPr>
        <w:ind w:left="357" w:hanging="357"/>
      </w:pPr>
      <w:r>
        <w:t xml:space="preserve">Punkty są przyznawane, jeżeli operacja obejmuje realizację co najmniej jednej inwestycji wymienionej w załączniku 1 </w:t>
      </w:r>
      <w:r w:rsidR="007952D4">
        <w:t xml:space="preserve">do </w:t>
      </w:r>
      <w:r>
        <w:t>niniejszych wytycznych:</w:t>
      </w:r>
    </w:p>
    <w:p w14:paraId="7D314714" w14:textId="77777777" w:rsidR="003153F4" w:rsidRDefault="00831280">
      <w:pPr>
        <w:pStyle w:val="Akapitzlist"/>
        <w:ind w:left="714" w:hanging="357"/>
      </w:pPr>
      <w:r>
        <w:t>1) w przypadku ust. 1 pkt 1 – poz. 6</w:t>
      </w:r>
      <w:r w:rsidR="00F40AEC">
        <w:t>8</w:t>
      </w:r>
      <w:r>
        <w:t>–7</w:t>
      </w:r>
      <w:r w:rsidR="00F40AEC">
        <w:t>3</w:t>
      </w:r>
      <w:r>
        <w:t>,</w:t>
      </w:r>
    </w:p>
    <w:p w14:paraId="6680CD03" w14:textId="77777777" w:rsidR="003153F4" w:rsidRDefault="00831280">
      <w:pPr>
        <w:pStyle w:val="Akapitzlist"/>
        <w:ind w:left="714" w:hanging="357"/>
      </w:pPr>
      <w:r>
        <w:t>2) w przypadku ust. 1 pkt 2 – poz. 5</w:t>
      </w:r>
      <w:r w:rsidR="00F40AEC">
        <w:t>8</w:t>
      </w:r>
      <w:r>
        <w:t>–6</w:t>
      </w:r>
      <w:r w:rsidR="00F40AEC">
        <w:t>7</w:t>
      </w:r>
      <w:r>
        <w:t>.</w:t>
      </w:r>
    </w:p>
    <w:p w14:paraId="7645EAF1" w14:textId="77777777" w:rsidR="003153F4" w:rsidRDefault="00831280">
      <w:pPr>
        <w:pStyle w:val="Akapitzlist"/>
        <w:numPr>
          <w:ilvl w:val="0"/>
          <w:numId w:val="100"/>
        </w:numPr>
        <w:ind w:left="357" w:hanging="357"/>
      </w:pPr>
      <w:r>
        <w:t>W przypadku gdy operacja dotyczy zarówno inwestycji, o której mowa w ust. 1 pkt 1</w:t>
      </w:r>
      <w:r w:rsidR="00C10031">
        <w:t xml:space="preserve"> oraz</w:t>
      </w:r>
      <w:r>
        <w:t xml:space="preserve"> 2, punkty przyznaje się, biorąc pod uwagę tylko tę inwestycję wchodzącą w</w:t>
      </w:r>
      <w:r w:rsidR="000F0110">
        <w:t> </w:t>
      </w:r>
      <w:r>
        <w:t>skład tej operacji, która otrzymała największą liczbę punktów.</w:t>
      </w:r>
    </w:p>
    <w:p w14:paraId="73530D3E" w14:textId="77777777" w:rsidR="003153F4" w:rsidRDefault="00831280" w:rsidP="001F24E1">
      <w:pPr>
        <w:pStyle w:val="Nagwek3"/>
      </w:pPr>
      <w:bookmarkStart w:id="32" w:name="_Toc162272212"/>
      <w:r>
        <w:t>IV.3.6. Poprawa gospodarowania wodą</w:t>
      </w:r>
      <w:bookmarkEnd w:id="32"/>
    </w:p>
    <w:p w14:paraId="543000BA" w14:textId="77777777" w:rsidR="003153F4" w:rsidRDefault="00831280">
      <w:pPr>
        <w:pStyle w:val="Akapitzlist"/>
        <w:numPr>
          <w:ilvl w:val="0"/>
          <w:numId w:val="101"/>
        </w:numPr>
      </w:pPr>
      <w:r>
        <w:t xml:space="preserve">Jeżeli operacja obejmuje inwestycję mającą na celu poprawę efektywności retencjonowania lub wykorzystania wody – przyznaje się </w:t>
      </w:r>
      <w:r w:rsidR="005B32A4">
        <w:t xml:space="preserve">4 </w:t>
      </w:r>
      <w:r>
        <w:t>punkty.</w:t>
      </w:r>
    </w:p>
    <w:p w14:paraId="5098CD7D" w14:textId="77777777" w:rsidR="003153F4" w:rsidRDefault="00831280">
      <w:pPr>
        <w:pStyle w:val="Akapitzlist"/>
        <w:numPr>
          <w:ilvl w:val="0"/>
          <w:numId w:val="101"/>
        </w:numPr>
      </w:pPr>
      <w:r>
        <w:t>Punkty są przyznawane, jeżeli operacja obejmuje co najmniej jedną inwestycję wymienioną w poz. 7</w:t>
      </w:r>
      <w:r w:rsidR="00F40AEC">
        <w:t>4</w:t>
      </w:r>
      <w:r>
        <w:t>–7</w:t>
      </w:r>
      <w:r w:rsidR="00F40AEC">
        <w:t>8</w:t>
      </w:r>
      <w:r>
        <w:t xml:space="preserve"> załącznika 1 do niniejszych wytycznych.</w:t>
      </w:r>
    </w:p>
    <w:p w14:paraId="11102029" w14:textId="77777777" w:rsidR="003153F4" w:rsidRDefault="00831280" w:rsidP="001F24E1">
      <w:pPr>
        <w:pStyle w:val="Nagwek3"/>
      </w:pPr>
      <w:bookmarkStart w:id="33" w:name="_Toc162272213"/>
      <w:r>
        <w:rPr>
          <w:rFonts w:eastAsia="Times New Roman"/>
        </w:rPr>
        <w:t>IV.3.7. Poprawa sekwestracji węgla lub bioróżnorodności gleby</w:t>
      </w:r>
      <w:bookmarkEnd w:id="33"/>
    </w:p>
    <w:p w14:paraId="32AE8004" w14:textId="77777777" w:rsidR="003153F4" w:rsidRDefault="00831280">
      <w:pPr>
        <w:pStyle w:val="Akapitzlist"/>
        <w:numPr>
          <w:ilvl w:val="0"/>
          <w:numId w:val="102"/>
        </w:numPr>
      </w:pPr>
      <w:r>
        <w:t>Jeżeli operacja obejmuje inwestycję mającą na celu zwiększenie sekwestracji węgla lub bioróżnorodności gleby poprzez właściwe użytkowanie gruntami – przyznaje się 6 punktów.</w:t>
      </w:r>
    </w:p>
    <w:p w14:paraId="6B71D8FD" w14:textId="77777777" w:rsidR="003153F4" w:rsidRDefault="00831280">
      <w:pPr>
        <w:pStyle w:val="Akapitzlist"/>
        <w:numPr>
          <w:ilvl w:val="0"/>
          <w:numId w:val="102"/>
        </w:numPr>
      </w:pPr>
      <w:r>
        <w:t>Punkty są przyznawane, jeżeli operacja obejmuje co najmniej jedną inwestycję wymienioną w poz</w:t>
      </w:r>
      <w:r w:rsidRPr="00C72FAB">
        <w:t xml:space="preserve">. </w:t>
      </w:r>
      <w:r w:rsidRPr="00477D5D">
        <w:t>7</w:t>
      </w:r>
      <w:r w:rsidR="00F40AEC" w:rsidRPr="00477D5D">
        <w:t>9</w:t>
      </w:r>
      <w:r w:rsidRPr="00477D5D">
        <w:t>–8</w:t>
      </w:r>
      <w:r w:rsidR="00F40AEC" w:rsidRPr="00477D5D">
        <w:t>5</w:t>
      </w:r>
      <w:r w:rsidRPr="00477D5D">
        <w:t xml:space="preserve"> lub 8</w:t>
      </w:r>
      <w:r w:rsidR="00F40AEC" w:rsidRPr="00477D5D">
        <w:t>7</w:t>
      </w:r>
      <w:r w:rsidRPr="00477D5D">
        <w:t>–10</w:t>
      </w:r>
      <w:r w:rsidR="00F40AEC" w:rsidRPr="00477D5D">
        <w:t>4</w:t>
      </w:r>
      <w:r w:rsidRPr="00C72FAB">
        <w:t xml:space="preserve"> załącznika</w:t>
      </w:r>
      <w:r>
        <w:t xml:space="preserve"> 1 do niniejszych wytycznych.</w:t>
      </w:r>
    </w:p>
    <w:p w14:paraId="099E6351" w14:textId="77777777" w:rsidR="003153F4" w:rsidRDefault="00831280" w:rsidP="001F24E1">
      <w:pPr>
        <w:pStyle w:val="Nagwek3"/>
      </w:pPr>
      <w:bookmarkStart w:id="34" w:name="_Toc162272214"/>
      <w:r>
        <w:t>IV.3.8. Położenie gospodarstwa na obszarze Natura 2000</w:t>
      </w:r>
      <w:bookmarkEnd w:id="34"/>
    </w:p>
    <w:p w14:paraId="1C54C237" w14:textId="77777777" w:rsidR="003153F4" w:rsidRDefault="00831280">
      <w:pPr>
        <w:pStyle w:val="Akapitzlist"/>
        <w:numPr>
          <w:ilvl w:val="0"/>
          <w:numId w:val="103"/>
        </w:numPr>
      </w:pPr>
      <w:r>
        <w:t>Jeżeli operacja jest realizowana w gospodarstwie, w skład którego wchodzą UR położone na obszarze Natura 2000 – przyznaje się 1 punkt.</w:t>
      </w:r>
    </w:p>
    <w:p w14:paraId="7AAB7CC3" w14:textId="77777777" w:rsidR="00267098" w:rsidRPr="00477D5D" w:rsidRDefault="00267098">
      <w:pPr>
        <w:pStyle w:val="Akapitzlist"/>
        <w:numPr>
          <w:ilvl w:val="0"/>
          <w:numId w:val="103"/>
        </w:numPr>
      </w:pPr>
      <w:r w:rsidRPr="00477D5D">
        <w:t>Punkty są przyznawane, jeżeli co najmniej jedna działka</w:t>
      </w:r>
      <w:r w:rsidR="00610697" w:rsidRPr="00477D5D">
        <w:t xml:space="preserve"> ewidencyjna</w:t>
      </w:r>
      <w:r w:rsidRPr="00477D5D">
        <w:t xml:space="preserve"> jest położona na obszarze Natura 2000</w:t>
      </w:r>
      <w:r w:rsidR="004134D7" w:rsidRPr="00477D5D">
        <w:t>.</w:t>
      </w:r>
    </w:p>
    <w:p w14:paraId="1FDE3B4E" w14:textId="77777777" w:rsidR="003153F4" w:rsidRDefault="00831280">
      <w:pPr>
        <w:pStyle w:val="Akapitzlist"/>
        <w:numPr>
          <w:ilvl w:val="0"/>
          <w:numId w:val="103"/>
        </w:numPr>
      </w:pPr>
      <w:r>
        <w:t>Spełnienie kryterium, o który mowa w ust. 1, ustala się z wykorzystaniem informacji zawartych w prowadzonym przez ARiMR systemie identyfikacji działek rolnych.</w:t>
      </w:r>
    </w:p>
    <w:p w14:paraId="2B95D98F" w14:textId="77777777" w:rsidR="003153F4" w:rsidRDefault="00831280">
      <w:pPr>
        <w:pStyle w:val="Akapitzlist"/>
        <w:numPr>
          <w:ilvl w:val="0"/>
          <w:numId w:val="103"/>
        </w:numPr>
      </w:pPr>
      <w:r>
        <w:t xml:space="preserve">W przypadku </w:t>
      </w:r>
      <w:r>
        <w:rPr>
          <w:bCs/>
        </w:rPr>
        <w:t>operacji realizowanej przez grupę rolników</w:t>
      </w:r>
      <w:r w:rsidR="00D80454">
        <w:rPr>
          <w:bCs/>
        </w:rPr>
        <w:t>,</w:t>
      </w:r>
      <w:r>
        <w:t xml:space="preserve"> każdy z rolników należący do </w:t>
      </w:r>
      <w:r w:rsidR="00D35BF5">
        <w:t xml:space="preserve">tej </w:t>
      </w:r>
      <w:r>
        <w:t>grupy</w:t>
      </w:r>
      <w:r w:rsidR="00D80454">
        <w:t>,</w:t>
      </w:r>
      <w:r>
        <w:t xml:space="preserve"> powinien spełniać kryterium, o którym mowa w ust. 1.</w:t>
      </w:r>
    </w:p>
    <w:p w14:paraId="2EC7FB99" w14:textId="77777777" w:rsidR="003153F4" w:rsidRDefault="00831280" w:rsidP="001F24E1">
      <w:pPr>
        <w:pStyle w:val="Nagwek3"/>
      </w:pPr>
      <w:bookmarkStart w:id="35" w:name="_Toc162272215"/>
      <w:r>
        <w:t>IV.3.9. Minimalna liczba punktów oraz pozostałe kryteria rozstrzygające</w:t>
      </w:r>
      <w:bookmarkEnd w:id="35"/>
    </w:p>
    <w:p w14:paraId="490BDC59" w14:textId="77777777" w:rsidR="003153F4" w:rsidRDefault="00831280">
      <w:pPr>
        <w:pStyle w:val="Akapitzlist"/>
        <w:numPr>
          <w:ilvl w:val="0"/>
          <w:numId w:val="141"/>
        </w:numPr>
        <w:ind w:left="357" w:hanging="357"/>
      </w:pPr>
      <w:r>
        <w:t>Pomoc może być przyznana na operacje, które uzyskały co najmniej 6 punktów.</w:t>
      </w:r>
    </w:p>
    <w:p w14:paraId="67110BE9" w14:textId="77777777" w:rsidR="003153F4" w:rsidRDefault="00831280">
      <w:pPr>
        <w:pStyle w:val="Akapitzlist"/>
        <w:numPr>
          <w:ilvl w:val="0"/>
          <w:numId w:val="141"/>
        </w:numPr>
        <w:ind w:left="357" w:hanging="357"/>
      </w:pPr>
      <w:r>
        <w:t xml:space="preserve">W przypadku operacji, które uzyskały taką samą liczbę punktów, o pierwszeństwie przysługiwania pomocy decyduje kwota wnioskowanej pomocy, przy czym pierwszeństwo w uzyskaniu pomocy ma operacja z niższą wnioskowaną kwotą pomocy. </w:t>
      </w:r>
    </w:p>
    <w:p w14:paraId="1402D1B9" w14:textId="77777777" w:rsidR="003153F4" w:rsidRDefault="00831280">
      <w:pPr>
        <w:pStyle w:val="Akapitzlist"/>
        <w:numPr>
          <w:ilvl w:val="0"/>
          <w:numId w:val="141"/>
        </w:numPr>
        <w:ind w:left="357" w:hanging="357"/>
      </w:pPr>
      <w:r>
        <w:t xml:space="preserve">W przypadku operacji, które uzyskały taką samą liczbę punktów i mają taką samą wnioskowaną kwotę pomocy, o pierwszeństwie przysługiwania pomocy decyduje powierzchnia UR w gospodarstwie, przy czym pierwszeństwo w uzyskaniu pomocy ma operacja realizowana w gospodarstwie o większej powierzchni UR. W przypadku grupy rolników powierzchnię UR ustala się na podstawie średniej arytmetycznej UR </w:t>
      </w:r>
      <w:r w:rsidR="004134D7">
        <w:t xml:space="preserve">z </w:t>
      </w:r>
      <w:r>
        <w:t xml:space="preserve">gospodarstw będących w posiadaniu tych osób. </w:t>
      </w:r>
    </w:p>
    <w:p w14:paraId="4B346525" w14:textId="77777777" w:rsidR="003153F4" w:rsidRDefault="00831280" w:rsidP="001C4FA3">
      <w:pPr>
        <w:pStyle w:val="Nagwek1"/>
      </w:pPr>
      <w:bookmarkStart w:id="36" w:name="_Toc162272216"/>
      <w:r>
        <w:t>V. Wypłata pomocy</w:t>
      </w:r>
      <w:bookmarkEnd w:id="36"/>
      <w:r w:rsidR="00F80978">
        <w:t xml:space="preserve"> </w:t>
      </w:r>
    </w:p>
    <w:p w14:paraId="34192C76" w14:textId="77777777" w:rsidR="003153F4" w:rsidRPr="00AF04F9" w:rsidRDefault="00831280">
      <w:pPr>
        <w:pStyle w:val="Akapitzlist"/>
        <w:numPr>
          <w:ilvl w:val="0"/>
          <w:numId w:val="87"/>
        </w:numPr>
        <w:ind w:left="357" w:hanging="357"/>
      </w:pPr>
      <w:r w:rsidRPr="00AF04F9">
        <w:t>Warunki dotyczące wypłaty pomocy zostały określone w wytycznych podstawowych</w:t>
      </w:r>
      <w:r w:rsidR="00D212C8">
        <w:t>,</w:t>
      </w:r>
      <w:r w:rsidRPr="00840F05">
        <w:t xml:space="preserve"> </w:t>
      </w:r>
      <w:r w:rsidR="00613BFF" w:rsidRPr="00840F05">
        <w:t xml:space="preserve">z tym że warunek wypłaty pomocy określony w wytycznych podstawowych w podrozdziale IX.1 ust. 2 pkt 3 nie dotyczy kryteriów określonych w </w:t>
      </w:r>
      <w:r w:rsidR="00FB3888" w:rsidRPr="005417DC">
        <w:t>sekcjach</w:t>
      </w:r>
      <w:r w:rsidR="00613BFF" w:rsidRPr="005417DC">
        <w:t xml:space="preserve"> </w:t>
      </w:r>
      <w:r w:rsidR="00613BFF" w:rsidRPr="00AF04F9">
        <w:t xml:space="preserve">IV.3.1 </w:t>
      </w:r>
      <w:r w:rsidR="00FB3888" w:rsidRPr="005417DC">
        <w:t>oraz</w:t>
      </w:r>
      <w:r w:rsidR="00613BFF" w:rsidRPr="00AF04F9">
        <w:t xml:space="preserve"> </w:t>
      </w:r>
      <w:r w:rsidR="00FB3888" w:rsidRPr="005417DC">
        <w:t xml:space="preserve">IV.3.8 </w:t>
      </w:r>
      <w:r w:rsidR="00613BFF" w:rsidRPr="00AF04F9">
        <w:t>niniejszych wytycznych</w:t>
      </w:r>
      <w:r w:rsidR="00613BFF" w:rsidRPr="005417DC">
        <w:t>.</w:t>
      </w:r>
    </w:p>
    <w:p w14:paraId="44CB738C" w14:textId="77777777" w:rsidR="003153F4" w:rsidRDefault="00831280">
      <w:pPr>
        <w:pStyle w:val="Akapitzlist"/>
        <w:numPr>
          <w:ilvl w:val="0"/>
          <w:numId w:val="87"/>
        </w:numPr>
        <w:ind w:left="357" w:hanging="357"/>
      </w:pPr>
      <w:r>
        <w:t xml:space="preserve">Ponadto pomoc jest wypłacana, jeżeli beneficjent: </w:t>
      </w:r>
    </w:p>
    <w:p w14:paraId="4C1CA30A" w14:textId="77777777" w:rsidR="003153F4" w:rsidRDefault="00610697">
      <w:pPr>
        <w:pStyle w:val="Akapitzlist"/>
        <w:numPr>
          <w:ilvl w:val="0"/>
          <w:numId w:val="88"/>
        </w:numPr>
        <w:ind w:left="714" w:hanging="357"/>
      </w:pPr>
      <w:r>
        <w:t xml:space="preserve">zrealizował operację i </w:t>
      </w:r>
      <w:r w:rsidR="00831280">
        <w:t xml:space="preserve">złożył WOP nie później niż </w:t>
      </w:r>
      <w:r w:rsidR="004F39DB" w:rsidRPr="004F39DB">
        <w:t xml:space="preserve">w terminie </w:t>
      </w:r>
      <w:r w:rsidR="00831280">
        <w:t xml:space="preserve">24 miesięcy od dnia zawarcia umowy o przyznaniu pomocy lecz nie później niż do 30 czerwca 2029 r.; </w:t>
      </w:r>
    </w:p>
    <w:p w14:paraId="01A7A708" w14:textId="77777777" w:rsidR="00AE2006" w:rsidRDefault="00AE2006">
      <w:pPr>
        <w:pStyle w:val="Akapitzlist"/>
        <w:numPr>
          <w:ilvl w:val="0"/>
          <w:numId w:val="88"/>
        </w:numPr>
        <w:ind w:left="714" w:hanging="357"/>
      </w:pPr>
      <w:r>
        <w:t>utrzymuje:</w:t>
      </w:r>
    </w:p>
    <w:p w14:paraId="17BF7CB4" w14:textId="77777777" w:rsidR="003153F4" w:rsidRDefault="00AE2006" w:rsidP="006051C9">
      <w:pPr>
        <w:pStyle w:val="Akapitzlist"/>
        <w:numPr>
          <w:ilvl w:val="0"/>
          <w:numId w:val="153"/>
        </w:numPr>
      </w:pPr>
      <w:r>
        <w:t>średnioroczną liczbę</w:t>
      </w:r>
      <w:r w:rsidR="00831280">
        <w:t xml:space="preserve"> zwierząt gospodarskich</w:t>
      </w:r>
      <w:r w:rsidR="002F70F2">
        <w:t>,</w:t>
      </w:r>
      <w:r>
        <w:t xml:space="preserve"> </w:t>
      </w:r>
      <w:r w:rsidR="002F70F2" w:rsidRPr="002F70F2">
        <w:t>w przeliczeniu na DJP</w:t>
      </w:r>
      <w:r w:rsidR="002F70F2">
        <w:t xml:space="preserve">, </w:t>
      </w:r>
      <w:r w:rsidRPr="00AE2006">
        <w:t>na poziomie co najmniej 85%</w:t>
      </w:r>
      <w:r w:rsidR="007C318D">
        <w:t>,</w:t>
      </w:r>
      <w:r w:rsidRPr="00AE2006">
        <w:t xml:space="preserve"> liczo</w:t>
      </w:r>
      <w:r w:rsidRPr="00CC197F">
        <w:t>nym</w:t>
      </w:r>
      <w:r w:rsidRPr="00AE2006" w:rsidDel="00AE2006">
        <w:t xml:space="preserve"> </w:t>
      </w:r>
      <w:r>
        <w:t xml:space="preserve">od średniorocznej liczby </w:t>
      </w:r>
      <w:r w:rsidR="002F70F2">
        <w:t xml:space="preserve">tych </w:t>
      </w:r>
      <w:r>
        <w:t xml:space="preserve">zwierząt </w:t>
      </w:r>
      <w:r w:rsidR="00207D00">
        <w:t>wskazanej w umowie, jeżeli beneficjent otrzymał punkty za kryterium</w:t>
      </w:r>
      <w:r w:rsidR="00D44E86">
        <w:t>,</w:t>
      </w:r>
      <w:r w:rsidR="00207D00">
        <w:t xml:space="preserve"> </w:t>
      </w:r>
      <w:r w:rsidR="00831280">
        <w:t xml:space="preserve">o </w:t>
      </w:r>
      <w:r w:rsidR="00207D00">
        <w:t xml:space="preserve">którym </w:t>
      </w:r>
      <w:r w:rsidR="00831280">
        <w:t>mowa w sekcji IV.3.1</w:t>
      </w:r>
      <w:r w:rsidR="00207D00">
        <w:t xml:space="preserve"> ust. 1 pkt </w:t>
      </w:r>
      <w:r w:rsidR="00207D00" w:rsidRPr="00D44E86">
        <w:t>1</w:t>
      </w:r>
      <w:r w:rsidR="00831280" w:rsidRPr="00D44E86">
        <w:t xml:space="preserve"> i </w:t>
      </w:r>
      <w:r w:rsidR="00831280" w:rsidRPr="006051C9">
        <w:t xml:space="preserve">gdy zakres operacji </w:t>
      </w:r>
      <w:r w:rsidR="008954E4" w:rsidRPr="006051C9">
        <w:t>nie obejmował inwestycji, o których mowa w sekcji IV.2.2 ust. 3 pkt 1–2</w:t>
      </w:r>
      <w:r w:rsidR="00D44E86">
        <w:t>,</w:t>
      </w:r>
    </w:p>
    <w:p w14:paraId="281FD1F8" w14:textId="77777777" w:rsidR="00AE2006" w:rsidRDefault="00207D00" w:rsidP="006051C9">
      <w:pPr>
        <w:pStyle w:val="Akapitzlist"/>
        <w:numPr>
          <w:ilvl w:val="0"/>
          <w:numId w:val="153"/>
        </w:numPr>
      </w:pPr>
      <w:r>
        <w:t>powierzchnię</w:t>
      </w:r>
      <w:r w:rsidR="004F39DB" w:rsidRPr="00AE2006">
        <w:t xml:space="preserve"> </w:t>
      </w:r>
      <w:r w:rsidR="00831280" w:rsidRPr="00AE2006">
        <w:t>upraw ogrodnicz</w:t>
      </w:r>
      <w:r w:rsidR="004F39DB" w:rsidRPr="00AE2006">
        <w:t>ych</w:t>
      </w:r>
      <w:r w:rsidR="00AE4EE8">
        <w:t xml:space="preserve"> w gospodarstwie</w:t>
      </w:r>
      <w:r w:rsidR="00831280" w:rsidRPr="00AE2006">
        <w:t xml:space="preserve"> </w:t>
      </w:r>
      <w:r w:rsidR="00AE2006" w:rsidRPr="00AE2006">
        <w:t>na poziomie co najmniej 85%</w:t>
      </w:r>
      <w:r w:rsidR="007C318D">
        <w:t>,</w:t>
      </w:r>
      <w:r w:rsidR="00AE2006" w:rsidRPr="00AE2006">
        <w:t xml:space="preserve"> liczon</w:t>
      </w:r>
      <w:r w:rsidR="00CC197F">
        <w:t>ym</w:t>
      </w:r>
      <w:r>
        <w:t xml:space="preserve"> od powierzchni tych upraw</w:t>
      </w:r>
      <w:r w:rsidR="00CC197F">
        <w:t>,</w:t>
      </w:r>
      <w:r>
        <w:t xml:space="preserve"> wskazan</w:t>
      </w:r>
      <w:r w:rsidR="00CC197F">
        <w:t>ej</w:t>
      </w:r>
      <w:r>
        <w:t xml:space="preserve"> w umowie, </w:t>
      </w:r>
      <w:r w:rsidRPr="00207D00">
        <w:t>jeżeli beneficjent otrzymał punkty za kryterium</w:t>
      </w:r>
      <w:r>
        <w:t xml:space="preserve">, </w:t>
      </w:r>
      <w:r w:rsidR="00831280" w:rsidRPr="00207D00">
        <w:t>o który</w:t>
      </w:r>
      <w:r w:rsidRPr="00207D00">
        <w:t>m</w:t>
      </w:r>
      <w:r w:rsidR="00831280" w:rsidRPr="00207D00">
        <w:t xml:space="preserve"> mowa w sekcji IV.3.1</w:t>
      </w:r>
      <w:r w:rsidRPr="00207D00">
        <w:t xml:space="preserve"> ust. 1 pkt </w:t>
      </w:r>
      <w:r>
        <w:t>2</w:t>
      </w:r>
      <w:r w:rsidR="00D44E86">
        <w:t>,</w:t>
      </w:r>
    </w:p>
    <w:p w14:paraId="67C6EE7F" w14:textId="77777777" w:rsidR="000E1C38" w:rsidRDefault="000E1C38" w:rsidP="006051C9">
      <w:pPr>
        <w:pStyle w:val="Akapitzlist"/>
        <w:numPr>
          <w:ilvl w:val="0"/>
          <w:numId w:val="153"/>
        </w:numPr>
      </w:pPr>
      <w:r>
        <w:t>powierzchnię UR</w:t>
      </w:r>
      <w:r w:rsidR="00C24FBE">
        <w:t xml:space="preserve"> </w:t>
      </w:r>
      <w:r w:rsidR="00AE4EE8">
        <w:t xml:space="preserve">w gospodarstwie </w:t>
      </w:r>
      <w:r w:rsidRPr="00D44E86">
        <w:t>na</w:t>
      </w:r>
      <w:r w:rsidRPr="000E1C38">
        <w:t xml:space="preserve"> poziomie co najmniej 85%</w:t>
      </w:r>
      <w:r w:rsidR="007C318D">
        <w:t>,</w:t>
      </w:r>
      <w:r w:rsidRPr="000E1C38">
        <w:t xml:space="preserve"> liczon</w:t>
      </w:r>
      <w:r w:rsidRPr="00CC197F">
        <w:t>ym</w:t>
      </w:r>
      <w:r w:rsidRPr="000E1C38">
        <w:t xml:space="preserve"> od powierzchni tych</w:t>
      </w:r>
      <w:r>
        <w:t xml:space="preserve"> UR</w:t>
      </w:r>
      <w:r w:rsidR="00CC197F">
        <w:t>,</w:t>
      </w:r>
      <w:r w:rsidRPr="000E1C38">
        <w:t xml:space="preserve"> </w:t>
      </w:r>
      <w:r w:rsidRPr="00CC197F">
        <w:t>wskazanej w umowie</w:t>
      </w:r>
      <w:r>
        <w:t xml:space="preserve">, jeżeli </w:t>
      </w:r>
      <w:r w:rsidR="002F70F2">
        <w:t>otrzymał</w:t>
      </w:r>
      <w:r>
        <w:t xml:space="preserve"> wsparcie na zakup maszyn lub urządzeń do stosowania na tych UR</w:t>
      </w:r>
      <w:r w:rsidR="007C318D">
        <w:t>;</w:t>
      </w:r>
    </w:p>
    <w:p w14:paraId="55B866B3" w14:textId="77777777" w:rsidR="006D00FC" w:rsidRPr="00477D5D" w:rsidRDefault="00831280" w:rsidP="00746641">
      <w:pPr>
        <w:pStyle w:val="Akapitzlist"/>
        <w:numPr>
          <w:ilvl w:val="0"/>
          <w:numId w:val="88"/>
        </w:numPr>
        <w:ind w:left="714" w:hanging="357"/>
      </w:pPr>
      <w:r>
        <w:t>zwiększył skalę produkcji</w:t>
      </w:r>
      <w:r w:rsidR="00AF04F9">
        <w:t xml:space="preserve"> zwierzęcej</w:t>
      </w:r>
      <w:r>
        <w:t xml:space="preserve"> </w:t>
      </w:r>
      <w:r w:rsidR="00594E9D">
        <w:t xml:space="preserve">do poziomu </w:t>
      </w:r>
      <w:r w:rsidR="00594E9D" w:rsidRPr="000E1C38">
        <w:t>co najmniej 85%</w:t>
      </w:r>
      <w:r w:rsidR="00594E9D">
        <w:t xml:space="preserve"> liczonego od planowanej liczby zwierząt wskazanej w umowie o przyznanie pomocy </w:t>
      </w:r>
      <w:r>
        <w:t xml:space="preserve">lub </w:t>
      </w:r>
      <w:r w:rsidRPr="00477D5D">
        <w:t xml:space="preserve">zmienił system utrzymania zwierząt w gospodarstwie – jeżeli </w:t>
      </w:r>
      <w:r w:rsidR="00D212C8" w:rsidRPr="00477D5D">
        <w:t xml:space="preserve">zakres </w:t>
      </w:r>
      <w:r w:rsidRPr="00477D5D">
        <w:t>operacji obejmował inwestycje, o których mowa w sekcji IV.2.2 ust. 3 pkt 1–2;</w:t>
      </w:r>
    </w:p>
    <w:p w14:paraId="1E48BA0B" w14:textId="77777777" w:rsidR="003153F4" w:rsidRPr="00477D5D" w:rsidRDefault="00831280" w:rsidP="00746641">
      <w:pPr>
        <w:pStyle w:val="Akapitzlist"/>
        <w:numPr>
          <w:ilvl w:val="0"/>
          <w:numId w:val="88"/>
        </w:numPr>
        <w:ind w:left="714" w:hanging="357"/>
      </w:pPr>
      <w:r w:rsidRPr="00477D5D">
        <w:t>ukończył szkolenie z zakresu „Zrównoważonego gospodarowania zasobami naturalnymi takimi jak woda, gleba, powietrze, klimat w kontekście wdrażania interwencji PS WPR na lata 2023</w:t>
      </w:r>
      <w:r w:rsidRPr="00477D5D">
        <w:rPr>
          <w:bCs/>
        </w:rPr>
        <w:t>–</w:t>
      </w:r>
      <w:r w:rsidRPr="00477D5D">
        <w:t xml:space="preserve">2027 „Inwestycje przyczyniające się do ochrony środowiska i klimatu”, o ile warunek nie był spełniony przed zawarciem umowy o przyznaniu pomocy. </w:t>
      </w:r>
    </w:p>
    <w:p w14:paraId="671609BE" w14:textId="77777777" w:rsidR="007C311F" w:rsidRDefault="00A043BD" w:rsidP="00A043BD">
      <w:pPr>
        <w:pStyle w:val="Akapitzlist"/>
        <w:numPr>
          <w:ilvl w:val="0"/>
          <w:numId w:val="87"/>
        </w:numPr>
        <w:ind w:left="357" w:hanging="357"/>
      </w:pPr>
      <w:r w:rsidRPr="007E2A04">
        <w:t>W celu weryfikacji spełnienia warunku, o którym mowa</w:t>
      </w:r>
      <w:r w:rsidR="007C311F">
        <w:t xml:space="preserve"> </w:t>
      </w:r>
      <w:r w:rsidR="007C311F" w:rsidRPr="007C311F">
        <w:t>w ust. 2 pkt 2</w:t>
      </w:r>
      <w:r w:rsidR="007C311F">
        <w:t>:</w:t>
      </w:r>
    </w:p>
    <w:p w14:paraId="53809E61" w14:textId="77777777" w:rsidR="001A6583" w:rsidRDefault="007C311F" w:rsidP="00477D5D">
      <w:pPr>
        <w:pStyle w:val="Akapitzlist"/>
        <w:numPr>
          <w:ilvl w:val="0"/>
          <w:numId w:val="176"/>
        </w:numPr>
      </w:pPr>
      <w:r>
        <w:t xml:space="preserve">w </w:t>
      </w:r>
      <w:r w:rsidR="007E2A04" w:rsidRPr="005417DC">
        <w:t>lit.</w:t>
      </w:r>
      <w:r w:rsidR="00BB3928">
        <w:t xml:space="preserve"> </w:t>
      </w:r>
      <w:r w:rsidR="007E2A04" w:rsidRPr="005417DC">
        <w:t>a</w:t>
      </w:r>
      <w:r w:rsidRPr="007C311F">
        <w:t xml:space="preserve"> –</w:t>
      </w:r>
      <w:r w:rsidR="001839EF">
        <w:t xml:space="preserve"> </w:t>
      </w:r>
      <w:r w:rsidR="007E2A04" w:rsidRPr="005417DC">
        <w:t>średnioroczną liczbę zwierząt gospodarskich</w:t>
      </w:r>
      <w:r w:rsidR="00A833C0">
        <w:t>,</w:t>
      </w:r>
      <w:r w:rsidR="007E2A04" w:rsidRPr="005417DC">
        <w:t xml:space="preserve"> w przeliczeniu na DJP</w:t>
      </w:r>
      <w:r w:rsidR="00A833C0">
        <w:t>,</w:t>
      </w:r>
      <w:r w:rsidR="007E2A04" w:rsidRPr="005417DC">
        <w:t xml:space="preserve"> ustala się w okresie ostatnich 12 miesięcy poprzedzających miesiąc złożenia WOP</w:t>
      </w:r>
      <w:r>
        <w:t>;</w:t>
      </w:r>
    </w:p>
    <w:p w14:paraId="0848DFB6" w14:textId="77777777" w:rsidR="00C93F50" w:rsidRDefault="007C311F" w:rsidP="00477D5D">
      <w:pPr>
        <w:pStyle w:val="Akapitzlist"/>
        <w:numPr>
          <w:ilvl w:val="0"/>
          <w:numId w:val="176"/>
        </w:numPr>
      </w:pPr>
      <w:r>
        <w:t>w</w:t>
      </w:r>
      <w:r w:rsidR="001A6583" w:rsidRPr="001A6583">
        <w:t xml:space="preserve"> lit.</w:t>
      </w:r>
      <w:r w:rsidR="00BB3928">
        <w:t xml:space="preserve"> </w:t>
      </w:r>
      <w:r w:rsidR="001A6583">
        <w:t>b</w:t>
      </w:r>
      <w:r>
        <w:t xml:space="preserve"> </w:t>
      </w:r>
      <w:r w:rsidRPr="007C311F">
        <w:t>–</w:t>
      </w:r>
      <w:r>
        <w:t xml:space="preserve"> </w:t>
      </w:r>
      <w:r w:rsidR="001839EF">
        <w:t xml:space="preserve">bierze się pod uwagę </w:t>
      </w:r>
      <w:r w:rsidR="001A6583">
        <w:t xml:space="preserve">powierzchnię </w:t>
      </w:r>
      <w:r w:rsidR="001839EF">
        <w:t>tych upraw</w:t>
      </w:r>
      <w:r w:rsidR="002F6637">
        <w:t xml:space="preserve"> </w:t>
      </w:r>
      <w:r w:rsidR="002F6637" w:rsidRPr="00477D5D">
        <w:t>w gospodarstwie</w:t>
      </w:r>
      <w:r w:rsidR="00C93F50">
        <w:t>:</w:t>
      </w:r>
    </w:p>
    <w:p w14:paraId="6EBAEEE1" w14:textId="77777777" w:rsidR="00C93F50" w:rsidRPr="00C93F50" w:rsidRDefault="001839EF" w:rsidP="00477D5D">
      <w:pPr>
        <w:pStyle w:val="Akapitzlist"/>
        <w:numPr>
          <w:ilvl w:val="0"/>
          <w:numId w:val="195"/>
        </w:numPr>
      </w:pPr>
      <w:r>
        <w:t xml:space="preserve"> </w:t>
      </w:r>
      <w:r w:rsidR="00C93F50" w:rsidRPr="00C93F50">
        <w:t xml:space="preserve">w roku kalendarzowym, w </w:t>
      </w:r>
      <w:r w:rsidR="00C93F50" w:rsidRPr="00C72FAB">
        <w:t>którym zosta</w:t>
      </w:r>
      <w:r w:rsidR="004F1013" w:rsidRPr="00C72FAB">
        <w:t>ł</w:t>
      </w:r>
      <w:r w:rsidR="00C93F50">
        <w:t xml:space="preserve"> złożony WOP</w:t>
      </w:r>
      <w:r w:rsidR="00C93F50" w:rsidRPr="00C93F50">
        <w:t xml:space="preserve"> – w przypadku </w:t>
      </w:r>
      <w:r w:rsidR="004F1013">
        <w:t>złożenia</w:t>
      </w:r>
      <w:r w:rsidR="00C93F50" w:rsidRPr="00C93F50">
        <w:t xml:space="preserve"> </w:t>
      </w:r>
      <w:r w:rsidR="00C93F50">
        <w:t>tego</w:t>
      </w:r>
      <w:r w:rsidR="00C93F50" w:rsidRPr="00C93F50">
        <w:t xml:space="preserve"> wniosk</w:t>
      </w:r>
      <w:r w:rsidR="00C93F50">
        <w:t>u</w:t>
      </w:r>
      <w:r w:rsidR="00C93F50" w:rsidRPr="00C93F50">
        <w:t xml:space="preserve"> w </w:t>
      </w:r>
      <w:r w:rsidR="00C93F50">
        <w:t xml:space="preserve">drugim, trzecim albo </w:t>
      </w:r>
      <w:r w:rsidR="00C93F50" w:rsidRPr="00C93F50">
        <w:t>czwartym kwartale roku kalendarzowego</w:t>
      </w:r>
      <w:r w:rsidR="00AD3AC0">
        <w:t xml:space="preserve">, </w:t>
      </w:r>
      <w:r w:rsidR="00C93F50" w:rsidRPr="00C93F50">
        <w:t>albo</w:t>
      </w:r>
    </w:p>
    <w:p w14:paraId="146B1C8F" w14:textId="77777777" w:rsidR="00C93F50" w:rsidRPr="00C93F50" w:rsidRDefault="00C93F50" w:rsidP="00477D5D">
      <w:pPr>
        <w:pStyle w:val="Akapitzlist"/>
        <w:numPr>
          <w:ilvl w:val="0"/>
          <w:numId w:val="195"/>
        </w:numPr>
      </w:pPr>
      <w:r w:rsidRPr="00C93F50">
        <w:t xml:space="preserve">w roku kalendarzowym poprzedzającym rok, w którym </w:t>
      </w:r>
      <w:r>
        <w:t>zosta</w:t>
      </w:r>
      <w:r w:rsidR="004F1013">
        <w:t>ł</w:t>
      </w:r>
      <w:r>
        <w:t xml:space="preserve"> złożony WOP</w:t>
      </w:r>
      <w:r w:rsidRPr="00C93F50">
        <w:t xml:space="preserve"> – w przypadku </w:t>
      </w:r>
      <w:r w:rsidR="004F1013">
        <w:t>złożenia</w:t>
      </w:r>
      <w:r w:rsidRPr="00C93F50">
        <w:t xml:space="preserve"> </w:t>
      </w:r>
      <w:r>
        <w:t xml:space="preserve">tego wniosku </w:t>
      </w:r>
      <w:r w:rsidRPr="00C93F50">
        <w:t>w pierwszym kwartale roku kalendarzowego</w:t>
      </w:r>
      <w:r w:rsidR="00AD3AC0">
        <w:t xml:space="preserve"> </w:t>
      </w:r>
      <w:r w:rsidR="004F1013">
        <w:t>WOP;</w:t>
      </w:r>
    </w:p>
    <w:p w14:paraId="6C33664C" w14:textId="77777777" w:rsidR="00C93F50" w:rsidRDefault="007C311F" w:rsidP="00477D5D">
      <w:pPr>
        <w:pStyle w:val="Akapitzlist"/>
        <w:numPr>
          <w:ilvl w:val="0"/>
          <w:numId w:val="176"/>
        </w:numPr>
      </w:pPr>
      <w:r w:rsidRPr="007C311F">
        <w:t xml:space="preserve">w </w:t>
      </w:r>
      <w:r>
        <w:t>lit.</w:t>
      </w:r>
      <w:r w:rsidR="00BB3928">
        <w:t xml:space="preserve"> </w:t>
      </w:r>
      <w:r>
        <w:t xml:space="preserve">c </w:t>
      </w:r>
      <w:r w:rsidRPr="007C311F">
        <w:t xml:space="preserve">– </w:t>
      </w:r>
      <w:r w:rsidR="001839EF" w:rsidRPr="001839EF">
        <w:t xml:space="preserve">bierze się pod uwagę </w:t>
      </w:r>
      <w:r w:rsidR="001A6583" w:rsidRPr="007C311F">
        <w:t>powierzchnię</w:t>
      </w:r>
      <w:r>
        <w:t xml:space="preserve"> </w:t>
      </w:r>
      <w:r w:rsidR="001839EF">
        <w:t xml:space="preserve">tych </w:t>
      </w:r>
      <w:r w:rsidRPr="00D05F3A">
        <w:t xml:space="preserve">UR </w:t>
      </w:r>
      <w:r w:rsidRPr="00477D5D">
        <w:t>w gospodarstwie</w:t>
      </w:r>
      <w:r w:rsidR="00C93F50">
        <w:t>:</w:t>
      </w:r>
    </w:p>
    <w:p w14:paraId="0AE87556" w14:textId="77777777" w:rsidR="00C93F50" w:rsidRPr="00C93F50" w:rsidRDefault="00C93F50" w:rsidP="00477D5D">
      <w:pPr>
        <w:pStyle w:val="Akapitzlist"/>
        <w:numPr>
          <w:ilvl w:val="0"/>
          <w:numId w:val="196"/>
        </w:numPr>
      </w:pPr>
      <w:r w:rsidRPr="00C93F50">
        <w:t>w roku kalendarzowym, w którym zosta</w:t>
      </w:r>
      <w:r w:rsidR="004F1013">
        <w:t>ł</w:t>
      </w:r>
      <w:r w:rsidRPr="00C93F50">
        <w:t xml:space="preserve"> złożony WOP – w przypadku </w:t>
      </w:r>
      <w:r w:rsidR="004F1013">
        <w:t>złożenia</w:t>
      </w:r>
      <w:r w:rsidRPr="00C93F50">
        <w:t xml:space="preserve"> tego wniosku w drugim, trzecim albo czwartym kwartale roku kalendarzowego</w:t>
      </w:r>
      <w:r w:rsidR="00AD3AC0">
        <w:t>,</w:t>
      </w:r>
      <w:r w:rsidR="004F1013">
        <w:t xml:space="preserve"> </w:t>
      </w:r>
      <w:r w:rsidRPr="00C93F50">
        <w:t>albo</w:t>
      </w:r>
    </w:p>
    <w:p w14:paraId="12EA244F" w14:textId="77777777" w:rsidR="00C93F50" w:rsidRPr="00C93F50" w:rsidRDefault="00C93F50" w:rsidP="00477D5D">
      <w:pPr>
        <w:pStyle w:val="Akapitzlist"/>
        <w:numPr>
          <w:ilvl w:val="0"/>
          <w:numId w:val="196"/>
        </w:numPr>
      </w:pPr>
      <w:r w:rsidRPr="00C93F50">
        <w:t>w roku kalendarzowym poprzedzającym rok, w którym zosta</w:t>
      </w:r>
      <w:r w:rsidR="004F1013">
        <w:t>ł</w:t>
      </w:r>
      <w:r w:rsidRPr="00C93F50">
        <w:t xml:space="preserve"> złożony WOP – w przypadku </w:t>
      </w:r>
      <w:r w:rsidR="004F1013">
        <w:t>złożenia</w:t>
      </w:r>
      <w:r w:rsidRPr="00C93F50">
        <w:t xml:space="preserve"> tego wniosku w pierwszym kwartale roku kalendarzowego</w:t>
      </w:r>
      <w:r w:rsidR="004F1013">
        <w:t>.</w:t>
      </w:r>
    </w:p>
    <w:p w14:paraId="3B7FA9CA" w14:textId="77777777" w:rsidR="003153F4" w:rsidRDefault="00831280" w:rsidP="001C4FA3">
      <w:pPr>
        <w:pStyle w:val="Nagwek1"/>
      </w:pPr>
      <w:bookmarkStart w:id="37" w:name="_Toc143612716"/>
      <w:bookmarkStart w:id="38" w:name="_Toc162272217"/>
      <w:r>
        <w:t>VI. Zobowiązania w okresie związania celem</w:t>
      </w:r>
      <w:bookmarkEnd w:id="37"/>
      <w:bookmarkEnd w:id="38"/>
      <w:r w:rsidR="006B6D8B" w:rsidRPr="006B6D8B">
        <w:t xml:space="preserve"> </w:t>
      </w:r>
    </w:p>
    <w:p w14:paraId="2BA181FA" w14:textId="77777777" w:rsidR="003153F4" w:rsidRDefault="00831280">
      <w:pPr>
        <w:pStyle w:val="ql-align-justify"/>
        <w:numPr>
          <w:ilvl w:val="0"/>
          <w:numId w:val="26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Zobowiązania w okresie związania celem zostały określone w wytycznych podstawowych, z tym że zobowiązanie określone w wytycznych podstawowych w rozdziale XI. ust. 1 pkt 7 w zakresie utrzymania warunków, z tytułu których przyznano beneficjentowi </w:t>
      </w:r>
      <w:r w:rsidRPr="00CC1355">
        <w:rPr>
          <w:rFonts w:eastAsia="Times New Roman" w:cs="Times New Roman"/>
          <w:sz w:val="24"/>
          <w:szCs w:val="24"/>
          <w:lang w:eastAsia="pl-PL"/>
        </w:rPr>
        <w:t xml:space="preserve">punkty </w:t>
      </w:r>
      <w:r w:rsidRPr="00802045">
        <w:rPr>
          <w:rFonts w:eastAsia="Times New Roman" w:cs="Times New Roman"/>
          <w:sz w:val="24"/>
          <w:szCs w:val="24"/>
          <w:lang w:eastAsia="pl-PL"/>
        </w:rPr>
        <w:t xml:space="preserve">nie dotyczy </w:t>
      </w:r>
      <w:r w:rsidRPr="00AF04F9">
        <w:rPr>
          <w:rFonts w:eastAsia="Times New Roman" w:cs="Times New Roman"/>
          <w:sz w:val="24"/>
          <w:szCs w:val="24"/>
          <w:lang w:eastAsia="pl-PL"/>
        </w:rPr>
        <w:t>kryteri</w:t>
      </w:r>
      <w:r w:rsidR="00613BFF" w:rsidRPr="00AF04F9">
        <w:rPr>
          <w:rFonts w:eastAsia="Times New Roman" w:cs="Times New Roman"/>
          <w:sz w:val="24"/>
          <w:szCs w:val="24"/>
          <w:lang w:eastAsia="pl-PL"/>
        </w:rPr>
        <w:t xml:space="preserve">ów określonych w sekcjach </w:t>
      </w:r>
      <w:r w:rsidR="00613BFF" w:rsidRPr="00E310D0">
        <w:rPr>
          <w:rFonts w:eastAsia="Times New Roman" w:cs="Times New Roman"/>
          <w:sz w:val="24"/>
          <w:szCs w:val="24"/>
          <w:lang w:eastAsia="pl-PL"/>
        </w:rPr>
        <w:t xml:space="preserve">IV.3.1 </w:t>
      </w:r>
      <w:r w:rsidR="00613BFF" w:rsidRPr="00840F05">
        <w:rPr>
          <w:rFonts w:eastAsia="Times New Roman" w:cs="Times New Roman"/>
          <w:sz w:val="24"/>
          <w:szCs w:val="24"/>
          <w:lang w:eastAsia="pl-PL"/>
        </w:rPr>
        <w:t>oraz</w:t>
      </w:r>
      <w:r w:rsidRPr="009C18E4">
        <w:rPr>
          <w:rFonts w:eastAsia="Times New Roman" w:cs="Times New Roman"/>
          <w:sz w:val="24"/>
          <w:szCs w:val="24"/>
          <w:lang w:eastAsia="pl-PL"/>
        </w:rPr>
        <w:t xml:space="preserve"> IV.3.8</w:t>
      </w:r>
      <w:r w:rsidR="00752503" w:rsidRPr="00752503">
        <w:rPr>
          <w:rFonts w:eastAsia="Times New Roman" w:cs="Times New Roman"/>
          <w:sz w:val="24"/>
          <w:szCs w:val="24"/>
          <w:lang w:eastAsia="pl-PL"/>
        </w:rPr>
        <w:t xml:space="preserve"> niniejszych wytycznych</w:t>
      </w:r>
      <w:r w:rsidRPr="009C18E4">
        <w:rPr>
          <w:rFonts w:eastAsia="Times New Roman" w:cs="Times New Roman"/>
          <w:sz w:val="24"/>
          <w:szCs w:val="24"/>
          <w:lang w:eastAsia="pl-PL"/>
        </w:rPr>
        <w:t>.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6E041442" w14:textId="77777777" w:rsidR="00F310E9" w:rsidRPr="00477D5D" w:rsidRDefault="00831280">
      <w:pPr>
        <w:pStyle w:val="ql-align-justify"/>
        <w:numPr>
          <w:ilvl w:val="0"/>
          <w:numId w:val="26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46641">
        <w:rPr>
          <w:rFonts w:eastAsia="Times New Roman" w:cs="Times New Roman"/>
          <w:sz w:val="24"/>
          <w:szCs w:val="24"/>
          <w:lang w:eastAsia="pl-PL"/>
        </w:rPr>
        <w:t xml:space="preserve">Beneficjent jest </w:t>
      </w:r>
      <w:r w:rsidRPr="00477D5D">
        <w:rPr>
          <w:rFonts w:eastAsia="Times New Roman" w:cs="Times New Roman"/>
          <w:sz w:val="24"/>
          <w:szCs w:val="24"/>
          <w:lang w:eastAsia="pl-PL"/>
        </w:rPr>
        <w:t>zobowiązany do utrzymania</w:t>
      </w:r>
      <w:r w:rsidR="00D44E86" w:rsidRPr="00477D5D">
        <w:rPr>
          <w:rFonts w:eastAsia="Times New Roman" w:cs="Times New Roman"/>
          <w:sz w:val="24"/>
          <w:szCs w:val="24"/>
          <w:lang w:eastAsia="pl-PL"/>
        </w:rPr>
        <w:t>:</w:t>
      </w:r>
      <w:r w:rsidR="00333E6C" w:rsidRPr="00477D5D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2D8A09E9" w14:textId="77777777" w:rsidR="00333E6C" w:rsidRPr="00333E6C" w:rsidRDefault="00E200CF" w:rsidP="00477D5D">
      <w:pPr>
        <w:pStyle w:val="Akapitzlist"/>
        <w:numPr>
          <w:ilvl w:val="0"/>
          <w:numId w:val="197"/>
        </w:numPr>
      </w:pPr>
      <w:r>
        <w:t>ś</w:t>
      </w:r>
      <w:r w:rsidR="00D44E86">
        <w:t xml:space="preserve">redniorocznej </w:t>
      </w:r>
      <w:r w:rsidR="00D44E86" w:rsidRPr="00D44E86">
        <w:t xml:space="preserve">liczby zwierząt </w:t>
      </w:r>
      <w:r w:rsidR="00AD2522">
        <w:t xml:space="preserve">gospodarskich, </w:t>
      </w:r>
      <w:r w:rsidR="00D44E86" w:rsidRPr="00D44E86">
        <w:t>w przeliczeniu na DJP</w:t>
      </w:r>
      <w:r w:rsidR="00AD2522">
        <w:t>,</w:t>
      </w:r>
      <w:r w:rsidR="00D44E86" w:rsidRPr="00D44E86">
        <w:t xml:space="preserve"> na poziomie co najmniej 85%</w:t>
      </w:r>
      <w:r w:rsidR="007C318D">
        <w:t>,</w:t>
      </w:r>
      <w:r w:rsidR="00D44E86">
        <w:t xml:space="preserve"> </w:t>
      </w:r>
      <w:r>
        <w:t>liczon</w:t>
      </w:r>
      <w:r w:rsidR="0062322C">
        <w:t xml:space="preserve">ym </w:t>
      </w:r>
      <w:r>
        <w:t xml:space="preserve">od </w:t>
      </w:r>
      <w:r w:rsidR="00831280" w:rsidRPr="00366477">
        <w:t>liczby zwierzą</w:t>
      </w:r>
      <w:r w:rsidR="00831280" w:rsidRPr="00F5141F">
        <w:t xml:space="preserve">t </w:t>
      </w:r>
      <w:r>
        <w:t>wskazanej w umowie</w:t>
      </w:r>
      <w:r w:rsidR="00605CD8" w:rsidRPr="00746641">
        <w:t xml:space="preserve">, </w:t>
      </w:r>
      <w:r w:rsidRPr="00E200CF">
        <w:t>jeżeli beneficjent otrzymał punkty za kryterium, o którym mowa w</w:t>
      </w:r>
      <w:r w:rsidRPr="00E200CF" w:rsidDel="00E200CF">
        <w:t xml:space="preserve"> </w:t>
      </w:r>
      <w:r w:rsidR="00333E6C" w:rsidRPr="00333E6C">
        <w:t>sekcji IV.3.1 ust.1 pkt 1</w:t>
      </w:r>
      <w:r w:rsidR="0062322C">
        <w:t xml:space="preserve"> i </w:t>
      </w:r>
      <w:r w:rsidR="007E2A04" w:rsidRPr="007E2A04">
        <w:t>gdy zakres operacji nie obejmował inwestycji,</w:t>
      </w:r>
      <w:r w:rsidR="0062322C">
        <w:t xml:space="preserve"> </w:t>
      </w:r>
      <w:r w:rsidR="00333E6C" w:rsidRPr="00333E6C">
        <w:t>o których mowa w</w:t>
      </w:r>
      <w:r w:rsidR="000F0110">
        <w:t> </w:t>
      </w:r>
      <w:r w:rsidR="00333E6C" w:rsidRPr="00333E6C">
        <w:t>sekcji IV.2.2 ust. 3 pkt 1–2;</w:t>
      </w:r>
    </w:p>
    <w:p w14:paraId="23AAF2B5" w14:textId="77777777" w:rsidR="00596E00" w:rsidRPr="00746641" w:rsidRDefault="00E200CF" w:rsidP="00477D5D">
      <w:pPr>
        <w:pStyle w:val="Akapitzlist"/>
        <w:numPr>
          <w:ilvl w:val="0"/>
          <w:numId w:val="197"/>
        </w:numPr>
        <w:spacing w:before="120"/>
        <w:rPr>
          <w:rFonts w:cs="Arial"/>
        </w:rPr>
      </w:pPr>
      <w:r>
        <w:t>średniorocznej</w:t>
      </w:r>
      <w:r w:rsidRPr="00735FCF">
        <w:t xml:space="preserve"> </w:t>
      </w:r>
      <w:r w:rsidR="00596E00" w:rsidRPr="00735FCF">
        <w:t xml:space="preserve">liczby zwierząt </w:t>
      </w:r>
      <w:r w:rsidR="00AD2522">
        <w:t xml:space="preserve">gospodarskich, </w:t>
      </w:r>
      <w:r w:rsidR="00C679C9" w:rsidRPr="00C679C9">
        <w:t xml:space="preserve">w przeliczeniu na </w:t>
      </w:r>
      <w:r w:rsidR="00596E00" w:rsidRPr="00735FCF">
        <w:t xml:space="preserve">DJP, </w:t>
      </w:r>
      <w:r w:rsidRPr="00E200CF">
        <w:t>na poziomie co najmniej 85%</w:t>
      </w:r>
      <w:r w:rsidR="007C318D">
        <w:t>,</w:t>
      </w:r>
      <w:r w:rsidR="00594E9D">
        <w:t xml:space="preserve"> </w:t>
      </w:r>
      <w:r w:rsidRPr="00E200CF">
        <w:t>liczon</w:t>
      </w:r>
      <w:r w:rsidR="0062322C">
        <w:t>ym</w:t>
      </w:r>
      <w:r w:rsidRPr="00E200CF">
        <w:t xml:space="preserve"> od liczby</w:t>
      </w:r>
      <w:r w:rsidR="00AD2522">
        <w:t xml:space="preserve"> tych </w:t>
      </w:r>
      <w:r w:rsidRPr="00E200CF">
        <w:t>zwierząt wskazan</w:t>
      </w:r>
      <w:r w:rsidRPr="007C318D">
        <w:t>ej</w:t>
      </w:r>
      <w:r w:rsidRPr="00E200CF">
        <w:t xml:space="preserve"> w</w:t>
      </w:r>
      <w:r w:rsidR="000F0110">
        <w:t> </w:t>
      </w:r>
      <w:r w:rsidRPr="00E200CF">
        <w:t>umowie</w:t>
      </w:r>
      <w:r>
        <w:t>,</w:t>
      </w:r>
      <w:r w:rsidRPr="00E200CF">
        <w:t xml:space="preserve"> </w:t>
      </w:r>
      <w:r w:rsidR="00920BC2" w:rsidRPr="00735FCF">
        <w:t>do osiągnięcia któ</w:t>
      </w:r>
      <w:r w:rsidR="00920BC2" w:rsidRPr="00BF679E">
        <w:t xml:space="preserve">rej zobowiązał się ubiegając się o wsparcie na inwestycje, </w:t>
      </w:r>
      <w:r w:rsidR="00596E00" w:rsidRPr="00BF679E">
        <w:t>o których mowa w sekcji IV.2.2 ust. 3 pkt 1–</w:t>
      </w:r>
      <w:r w:rsidR="00596E00" w:rsidRPr="00973FA1">
        <w:rPr>
          <w:rFonts w:cs="Arial"/>
        </w:rPr>
        <w:t>2</w:t>
      </w:r>
      <w:r w:rsidR="00F310E9" w:rsidRPr="00746641">
        <w:rPr>
          <w:rFonts w:cs="Arial"/>
        </w:rPr>
        <w:t>;</w:t>
      </w:r>
    </w:p>
    <w:p w14:paraId="702DD308" w14:textId="77777777" w:rsidR="00605CD8" w:rsidRPr="00477D5D" w:rsidRDefault="00831280" w:rsidP="00477D5D">
      <w:pPr>
        <w:pStyle w:val="Akapitzlist"/>
        <w:numPr>
          <w:ilvl w:val="0"/>
          <w:numId w:val="197"/>
        </w:numPr>
        <w:spacing w:before="120"/>
        <w:rPr>
          <w:rFonts w:cs="Arial"/>
        </w:rPr>
      </w:pPr>
      <w:r w:rsidRPr="00735FCF">
        <w:t>powierzchni upraw ogrodniczych</w:t>
      </w:r>
      <w:r w:rsidR="00AE4EE8">
        <w:t xml:space="preserve"> w gospodarstwie</w:t>
      </w:r>
      <w:r w:rsidR="00237880">
        <w:t>,</w:t>
      </w:r>
      <w:r w:rsidR="00A626DD" w:rsidRPr="00BF679E">
        <w:t xml:space="preserve"> </w:t>
      </w:r>
      <w:r w:rsidR="00E200CF" w:rsidRPr="00E200CF">
        <w:t>na poziomie co najmniej 85%</w:t>
      </w:r>
      <w:r w:rsidR="007C318D">
        <w:t>,</w:t>
      </w:r>
      <w:r w:rsidR="00E200CF">
        <w:t xml:space="preserve"> liczon</w:t>
      </w:r>
      <w:r w:rsidR="00E200CF" w:rsidRPr="007C318D">
        <w:t>ym</w:t>
      </w:r>
      <w:r w:rsidR="0062322C">
        <w:t xml:space="preserve"> od powierzchni tych upraw </w:t>
      </w:r>
      <w:r w:rsidR="0062322C" w:rsidRPr="0062322C">
        <w:t xml:space="preserve">wskazanej w umowie, jeżeli </w:t>
      </w:r>
      <w:r w:rsidR="0062322C" w:rsidRPr="00477D5D">
        <w:t>beneficjent otrzymał punkty za kryterium, o którym mowa w</w:t>
      </w:r>
      <w:r w:rsidR="0062322C" w:rsidRPr="00477D5D" w:rsidDel="00E200CF">
        <w:t xml:space="preserve"> </w:t>
      </w:r>
      <w:r w:rsidR="0062322C" w:rsidRPr="00477D5D">
        <w:t>sekcji IV.3.1 ust.1 pkt 2</w:t>
      </w:r>
      <w:r w:rsidR="00605CD8" w:rsidRPr="00477D5D">
        <w:rPr>
          <w:rFonts w:cs="Arial"/>
        </w:rPr>
        <w:t>;</w:t>
      </w:r>
    </w:p>
    <w:p w14:paraId="2905CC79" w14:textId="77777777" w:rsidR="001839EF" w:rsidRPr="00477D5D" w:rsidRDefault="006D00FC" w:rsidP="00477D5D">
      <w:pPr>
        <w:pStyle w:val="Akapitzlist"/>
        <w:numPr>
          <w:ilvl w:val="0"/>
          <w:numId w:val="197"/>
        </w:numPr>
        <w:spacing w:before="120"/>
        <w:rPr>
          <w:rFonts w:cs="Arial"/>
        </w:rPr>
      </w:pPr>
      <w:r w:rsidRPr="00477D5D">
        <w:rPr>
          <w:rFonts w:cs="Arial"/>
        </w:rPr>
        <w:t>powierzchni UR</w:t>
      </w:r>
      <w:r w:rsidR="00E310D0" w:rsidRPr="00477D5D">
        <w:rPr>
          <w:rFonts w:cs="Arial"/>
        </w:rPr>
        <w:t xml:space="preserve"> </w:t>
      </w:r>
      <w:r w:rsidR="00AE4EE8" w:rsidRPr="00477D5D">
        <w:rPr>
          <w:rFonts w:cs="Arial"/>
        </w:rPr>
        <w:t xml:space="preserve">w gospodarstwie </w:t>
      </w:r>
      <w:r w:rsidR="0062322C" w:rsidRPr="00477D5D">
        <w:rPr>
          <w:rFonts w:cs="Arial"/>
        </w:rPr>
        <w:t>na poziomie co najmniej 85%</w:t>
      </w:r>
      <w:r w:rsidR="007C318D" w:rsidRPr="00477D5D">
        <w:rPr>
          <w:rFonts w:cs="Arial"/>
        </w:rPr>
        <w:t>,</w:t>
      </w:r>
      <w:r w:rsidR="0062322C" w:rsidRPr="00477D5D">
        <w:rPr>
          <w:rFonts w:cs="Arial"/>
        </w:rPr>
        <w:t xml:space="preserve"> liczonym od powierzchni tych UR wskazanej w umowie, jeżeli </w:t>
      </w:r>
      <w:r w:rsidRPr="00477D5D">
        <w:rPr>
          <w:rFonts w:cs="Arial"/>
        </w:rPr>
        <w:t xml:space="preserve">beneficjent </w:t>
      </w:r>
      <w:r w:rsidR="002F70F2" w:rsidRPr="00477D5D">
        <w:rPr>
          <w:rFonts w:cs="Arial"/>
        </w:rPr>
        <w:t xml:space="preserve">otrzymał </w:t>
      </w:r>
      <w:r w:rsidRPr="00477D5D">
        <w:rPr>
          <w:rFonts w:cs="Arial"/>
        </w:rPr>
        <w:t>wsparcie na zakup maszyn lub urządzeń do stosowania na tych UR.</w:t>
      </w:r>
    </w:p>
    <w:p w14:paraId="5E820D74" w14:textId="77777777" w:rsidR="00D05F3A" w:rsidRPr="00477D5D" w:rsidRDefault="001839EF">
      <w:pPr>
        <w:pStyle w:val="ql-align-justify"/>
        <w:numPr>
          <w:ilvl w:val="0"/>
          <w:numId w:val="26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477D5D">
        <w:rPr>
          <w:rFonts w:eastAsia="Times New Roman" w:cs="Times New Roman"/>
          <w:sz w:val="24"/>
          <w:szCs w:val="24"/>
          <w:lang w:eastAsia="pl-PL"/>
        </w:rPr>
        <w:t>Przy wyliczeniu waru</w:t>
      </w:r>
      <w:r w:rsidR="00DF5145" w:rsidRPr="00477D5D">
        <w:rPr>
          <w:rFonts w:eastAsia="Times New Roman" w:cs="Times New Roman"/>
          <w:sz w:val="24"/>
          <w:szCs w:val="24"/>
          <w:lang w:eastAsia="pl-PL"/>
        </w:rPr>
        <w:t>nku</w:t>
      </w:r>
      <w:r w:rsidRPr="00477D5D">
        <w:rPr>
          <w:rFonts w:eastAsia="Times New Roman" w:cs="Times New Roman"/>
          <w:sz w:val="24"/>
          <w:szCs w:val="24"/>
          <w:lang w:eastAsia="pl-PL"/>
        </w:rPr>
        <w:t>, o którym mowa w ust. 2 pkt 1</w:t>
      </w:r>
      <w:r w:rsidR="00C60E94">
        <w:rPr>
          <w:rFonts w:eastAsia="Times New Roman" w:cs="Times New Roman"/>
          <w:sz w:val="24"/>
          <w:szCs w:val="24"/>
          <w:lang w:eastAsia="pl-PL"/>
        </w:rPr>
        <w:t>, l</w:t>
      </w:r>
      <w:r w:rsidR="00C60E94" w:rsidRPr="00C60E94">
        <w:rPr>
          <w:rFonts w:eastAsia="Times New Roman" w:cs="Times New Roman"/>
          <w:sz w:val="24"/>
          <w:szCs w:val="24"/>
          <w:lang w:eastAsia="pl-PL"/>
        </w:rPr>
        <w:t>iczbę zwierząt w</w:t>
      </w:r>
      <w:r w:rsidR="000F0110">
        <w:rPr>
          <w:rFonts w:eastAsia="Times New Roman" w:cs="Times New Roman"/>
          <w:sz w:val="24"/>
          <w:szCs w:val="24"/>
          <w:lang w:eastAsia="pl-PL"/>
        </w:rPr>
        <w:t> </w:t>
      </w:r>
      <w:r w:rsidR="00C60E94" w:rsidRPr="00C60E94">
        <w:rPr>
          <w:rFonts w:eastAsia="Times New Roman" w:cs="Times New Roman"/>
          <w:sz w:val="24"/>
          <w:szCs w:val="24"/>
          <w:lang w:eastAsia="pl-PL"/>
        </w:rPr>
        <w:t>przeliczeniu na DJP, którą beneficjent zobowiązany jest utrzymać, ustala się w</w:t>
      </w:r>
      <w:r w:rsidR="000F0110">
        <w:rPr>
          <w:rFonts w:eastAsia="Times New Roman" w:cs="Times New Roman"/>
          <w:sz w:val="24"/>
          <w:szCs w:val="24"/>
          <w:lang w:eastAsia="pl-PL"/>
        </w:rPr>
        <w:t> </w:t>
      </w:r>
      <w:r w:rsidR="00C60E94" w:rsidRPr="00C60E94">
        <w:rPr>
          <w:rFonts w:eastAsia="Times New Roman" w:cs="Times New Roman"/>
          <w:sz w:val="24"/>
          <w:szCs w:val="24"/>
          <w:lang w:eastAsia="pl-PL"/>
        </w:rPr>
        <w:t>następujących po sobie 5 okresach 12 miesięcznych, przy czym pierwszy okres 12 miesięczny rozpoczyna się w dniu wypłaty pomocy</w:t>
      </w:r>
      <w:r w:rsidR="00C60E94">
        <w:rPr>
          <w:rFonts w:eastAsia="Times New Roman" w:cs="Times New Roman"/>
          <w:sz w:val="24"/>
          <w:szCs w:val="24"/>
          <w:lang w:eastAsia="pl-PL"/>
        </w:rPr>
        <w:t>.</w:t>
      </w:r>
    </w:p>
    <w:p w14:paraId="3E4B10A1" w14:textId="77777777" w:rsidR="001839EF" w:rsidRPr="00477D5D" w:rsidRDefault="001839EF" w:rsidP="00477D5D">
      <w:pPr>
        <w:pStyle w:val="Akapitzlist"/>
        <w:spacing w:before="120"/>
      </w:pPr>
    </w:p>
    <w:p w14:paraId="60C9C322" w14:textId="77777777" w:rsidR="001839EF" w:rsidRPr="005417DC" w:rsidRDefault="001839EF" w:rsidP="005417DC">
      <w:pPr>
        <w:spacing w:before="120"/>
        <w:ind w:left="360"/>
        <w:rPr>
          <w:rFonts w:cs="Arial"/>
          <w:highlight w:val="lightGray"/>
        </w:rPr>
      </w:pPr>
    </w:p>
    <w:p w14:paraId="374FD69B" w14:textId="77777777" w:rsidR="003153F4" w:rsidRDefault="00831280" w:rsidP="001C4FA3">
      <w:pPr>
        <w:pStyle w:val="Nagwek1"/>
      </w:pPr>
      <w:bookmarkStart w:id="39" w:name="_Toc162272218"/>
      <w:r>
        <w:t>VII. Zwrot pomocy</w:t>
      </w:r>
      <w:bookmarkEnd w:id="39"/>
    </w:p>
    <w:p w14:paraId="0CE8B754" w14:textId="77777777" w:rsidR="003153F4" w:rsidRDefault="00831280">
      <w:pPr>
        <w:pStyle w:val="ql-align-justify"/>
        <w:numPr>
          <w:ilvl w:val="0"/>
          <w:numId w:val="151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Warunki zwrotu pomocy zostały określone w wytycznych podstawowych. </w:t>
      </w:r>
    </w:p>
    <w:p w14:paraId="56CDBBC6" w14:textId="77777777" w:rsidR="003153F4" w:rsidRPr="004D1586" w:rsidRDefault="00831280" w:rsidP="004D1586">
      <w:pPr>
        <w:pStyle w:val="ql-align-justify"/>
        <w:numPr>
          <w:ilvl w:val="0"/>
          <w:numId w:val="151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Ponadto zwrot pomocy następuje w przypadku</w:t>
      </w:r>
      <w:r w:rsidR="0052008E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1A4B8A">
        <w:rPr>
          <w:rFonts w:eastAsia="Times New Roman" w:cs="Times New Roman"/>
          <w:sz w:val="24"/>
          <w:szCs w:val="24"/>
          <w:lang w:eastAsia="pl-PL"/>
        </w:rPr>
        <w:t>niewypełnienia</w:t>
      </w:r>
      <w:r w:rsidR="004D15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1A4B8A" w:rsidRPr="004D1586">
        <w:rPr>
          <w:rFonts w:eastAsia="Times New Roman" w:cs="Times New Roman"/>
          <w:sz w:val="24"/>
          <w:szCs w:val="24"/>
          <w:lang w:eastAsia="pl-PL"/>
        </w:rPr>
        <w:t>zobowiąza</w:t>
      </w:r>
      <w:r w:rsidR="004D1586">
        <w:rPr>
          <w:rFonts w:eastAsia="Times New Roman" w:cs="Times New Roman"/>
          <w:sz w:val="24"/>
          <w:szCs w:val="24"/>
          <w:lang w:eastAsia="pl-PL"/>
        </w:rPr>
        <w:t>ń, o</w:t>
      </w:r>
      <w:r w:rsidR="000F0110">
        <w:rPr>
          <w:rFonts w:eastAsia="Times New Roman" w:cs="Times New Roman"/>
          <w:sz w:val="24"/>
          <w:szCs w:val="24"/>
          <w:lang w:eastAsia="pl-PL"/>
        </w:rPr>
        <w:t> </w:t>
      </w:r>
      <w:r w:rsidR="004D1586">
        <w:rPr>
          <w:rFonts w:eastAsia="Times New Roman" w:cs="Times New Roman"/>
          <w:sz w:val="24"/>
          <w:szCs w:val="24"/>
          <w:lang w:eastAsia="pl-PL"/>
        </w:rPr>
        <w:t>których</w:t>
      </w:r>
      <w:r w:rsidR="001A4B8A" w:rsidRPr="004D1586">
        <w:rPr>
          <w:rFonts w:eastAsia="Times New Roman" w:cs="Times New Roman"/>
          <w:sz w:val="24"/>
          <w:szCs w:val="24"/>
          <w:lang w:eastAsia="pl-PL"/>
        </w:rPr>
        <w:t xml:space="preserve"> mowa w  rozdziale VI. ust. 2 pkt 1</w:t>
      </w:r>
      <w:r w:rsidR="004D1586" w:rsidRPr="004D1586">
        <w:rPr>
          <w:rFonts w:eastAsia="Times New Roman" w:cs="Times New Roman"/>
          <w:sz w:val="24"/>
          <w:szCs w:val="24"/>
          <w:lang w:eastAsia="pl-PL"/>
        </w:rPr>
        <w:t>–4</w:t>
      </w:r>
      <w:r w:rsidR="001A4B8A" w:rsidRPr="004D1586">
        <w:rPr>
          <w:rFonts w:eastAsia="Times New Roman" w:cs="Times New Roman"/>
          <w:sz w:val="24"/>
          <w:szCs w:val="24"/>
          <w:lang w:eastAsia="pl-PL"/>
        </w:rPr>
        <w:t xml:space="preserve">, </w:t>
      </w:r>
      <w:r w:rsidR="00D80454" w:rsidRPr="004D1586">
        <w:rPr>
          <w:rFonts w:eastAsia="Times New Roman" w:cs="Times New Roman"/>
          <w:sz w:val="24"/>
          <w:szCs w:val="24"/>
          <w:lang w:eastAsia="pl-PL"/>
        </w:rPr>
        <w:t xml:space="preserve">w </w:t>
      </w:r>
      <w:r w:rsidRPr="004D1586">
        <w:rPr>
          <w:rFonts w:eastAsia="Times New Roman" w:cs="Times New Roman"/>
          <w:sz w:val="24"/>
          <w:szCs w:val="24"/>
          <w:lang w:eastAsia="pl-PL"/>
        </w:rPr>
        <w:t>okresie:</w:t>
      </w:r>
    </w:p>
    <w:p w14:paraId="2DA985DB" w14:textId="77777777" w:rsidR="003153F4" w:rsidRPr="004D1586" w:rsidRDefault="004D1586" w:rsidP="004D1586">
      <w:pPr>
        <w:pStyle w:val="Akapitzlist"/>
        <w:numPr>
          <w:ilvl w:val="0"/>
          <w:numId w:val="202"/>
        </w:numPr>
        <w:spacing w:before="120"/>
        <w:rPr>
          <w:rFonts w:cs="Arial"/>
        </w:rPr>
      </w:pPr>
      <w:r>
        <w:rPr>
          <w:rFonts w:cs="Arial"/>
        </w:rPr>
        <w:t xml:space="preserve">do </w:t>
      </w:r>
      <w:r w:rsidR="00831280" w:rsidRPr="004D1586">
        <w:rPr>
          <w:rFonts w:cs="Arial"/>
        </w:rPr>
        <w:t>roku od dnia wypłaty pomocy – w wysokoś</w:t>
      </w:r>
      <w:r>
        <w:rPr>
          <w:rFonts w:cs="Arial"/>
        </w:rPr>
        <w:t>ci 100% wypłaconej kwoty pomocy;</w:t>
      </w:r>
      <w:r w:rsidR="00831280" w:rsidRPr="004D1586">
        <w:rPr>
          <w:rFonts w:cs="Arial"/>
        </w:rPr>
        <w:t xml:space="preserve"> </w:t>
      </w:r>
    </w:p>
    <w:p w14:paraId="5B80DDC0" w14:textId="77777777" w:rsidR="003153F4" w:rsidRPr="004D1586" w:rsidRDefault="00831280" w:rsidP="004D1586">
      <w:pPr>
        <w:pStyle w:val="Akapitzlist"/>
        <w:numPr>
          <w:ilvl w:val="0"/>
          <w:numId w:val="202"/>
        </w:numPr>
        <w:spacing w:before="120"/>
        <w:rPr>
          <w:rFonts w:cs="Arial"/>
        </w:rPr>
      </w:pPr>
      <w:r w:rsidRPr="004D1586">
        <w:rPr>
          <w:rFonts w:cs="Arial"/>
        </w:rPr>
        <w:t>powyżej roku i do 3 lat od wypłaty pomocy – w wysoko</w:t>
      </w:r>
      <w:r w:rsidR="004D1586">
        <w:rPr>
          <w:rFonts w:cs="Arial"/>
        </w:rPr>
        <w:t>ści 75% wypłaconej kwoty pomocy;</w:t>
      </w:r>
    </w:p>
    <w:p w14:paraId="79C7FB9E" w14:textId="77777777" w:rsidR="003153F4" w:rsidRDefault="00831280" w:rsidP="004D1586">
      <w:pPr>
        <w:pStyle w:val="Akapitzlist"/>
        <w:numPr>
          <w:ilvl w:val="0"/>
          <w:numId w:val="202"/>
        </w:numPr>
        <w:spacing w:before="120"/>
      </w:pPr>
      <w:r w:rsidRPr="004D1586">
        <w:rPr>
          <w:rFonts w:cs="Arial"/>
        </w:rPr>
        <w:t>w okresie powyżej 3 lat i do 5 lat od wypłaty pomocy – w wysokości 50% wypłaconej</w:t>
      </w:r>
      <w:r>
        <w:t xml:space="preserve"> kw</w:t>
      </w:r>
      <w:r w:rsidR="004D1586">
        <w:t>oty pomocy.</w:t>
      </w:r>
    </w:p>
    <w:p w14:paraId="080CD9AF" w14:textId="77777777" w:rsidR="003153F4" w:rsidRDefault="00831280">
      <w:pPr>
        <w:spacing w:after="0" w:line="240" w:lineRule="auto"/>
        <w:jc w:val="left"/>
      </w:pPr>
      <w:bookmarkStart w:id="40" w:name="_Toc153452916"/>
      <w:bookmarkEnd w:id="40"/>
      <w:r>
        <w:br w:type="page"/>
      </w:r>
    </w:p>
    <w:p w14:paraId="7007B6A9" w14:textId="77777777" w:rsidR="003153F4" w:rsidRDefault="00831280" w:rsidP="001C4FA3">
      <w:pPr>
        <w:pStyle w:val="Nagwek1"/>
      </w:pPr>
      <w:bookmarkStart w:id="41" w:name="_Toc162272219"/>
      <w:r>
        <w:t>Załącznik 1. Wykaz rodzajów inwestycji</w:t>
      </w:r>
      <w:bookmarkEnd w:id="41"/>
      <w:r>
        <w:t xml:space="preserve"> </w:t>
      </w:r>
    </w:p>
    <w:tbl>
      <w:tblPr>
        <w:tblStyle w:val="Tabela-Siatka"/>
        <w:tblW w:w="89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8240"/>
      </w:tblGrid>
      <w:tr w:rsidR="00F5141F" w14:paraId="2D5B4EDA" w14:textId="77777777" w:rsidTr="00F854FF">
        <w:tc>
          <w:tcPr>
            <w:tcW w:w="686" w:type="dxa"/>
            <w:shd w:val="clear" w:color="auto" w:fill="F2F2F2" w:themeFill="background1" w:themeFillShade="F2"/>
            <w:vAlign w:val="center"/>
          </w:tcPr>
          <w:p w14:paraId="72F7520D" w14:textId="77777777" w:rsidR="00F5141F" w:rsidRDefault="00F5141F">
            <w:pPr>
              <w:spacing w:after="0" w:line="312" w:lineRule="auto"/>
              <w:contextualSpacing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Poz.</w:t>
            </w:r>
          </w:p>
        </w:tc>
        <w:tc>
          <w:tcPr>
            <w:tcW w:w="8240" w:type="dxa"/>
            <w:shd w:val="clear" w:color="auto" w:fill="F2F2F2" w:themeFill="background1" w:themeFillShade="F2"/>
            <w:vAlign w:val="center"/>
          </w:tcPr>
          <w:p w14:paraId="1513A2DA" w14:textId="77777777" w:rsidR="00F5141F" w:rsidRDefault="00F5141F">
            <w:pPr>
              <w:spacing w:after="0" w:line="312" w:lineRule="auto"/>
              <w:contextualSpacing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Rodzaj inwestycji</w:t>
            </w:r>
          </w:p>
        </w:tc>
      </w:tr>
      <w:tr w:rsidR="00F5141F" w14:paraId="7109778E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22ECC9E1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Inwestycje związane z produkcją zwierzęcą</w:t>
            </w:r>
          </w:p>
        </w:tc>
      </w:tr>
      <w:tr w:rsidR="00F5141F" w14:paraId="3F93188C" w14:textId="77777777" w:rsidTr="00F854FF">
        <w:tc>
          <w:tcPr>
            <w:tcW w:w="686" w:type="dxa"/>
            <w:vAlign w:val="center"/>
          </w:tcPr>
          <w:p w14:paraId="133C72FB" w14:textId="77777777" w:rsidR="00F5141F" w:rsidRDefault="00F5141F">
            <w:pPr>
              <w:spacing w:after="0" w:line="312" w:lineRule="auto"/>
              <w:ind w:left="710" w:hanging="71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8240" w:type="dxa"/>
            <w:vAlign w:val="center"/>
          </w:tcPr>
          <w:p w14:paraId="1113CC5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Elektroniczne stacje paszowe (</w:t>
            </w:r>
            <w:r>
              <w:rPr>
                <w:rFonts w:cs="Arial"/>
                <w:i/>
                <w:sz w:val="22"/>
                <w:szCs w:val="22"/>
              </w:rPr>
              <w:t>automatyczne stacje żywieniowe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1F703CC1" w14:textId="77777777" w:rsidTr="00F854FF">
        <w:tc>
          <w:tcPr>
            <w:tcW w:w="686" w:type="dxa"/>
            <w:vAlign w:val="center"/>
          </w:tcPr>
          <w:p w14:paraId="09217EC4" w14:textId="77777777" w:rsidR="00F5141F" w:rsidRDefault="00F5141F">
            <w:pPr>
              <w:spacing w:after="0" w:line="312" w:lineRule="auto"/>
              <w:ind w:left="710" w:hanging="71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8240" w:type="dxa"/>
            <w:vAlign w:val="center"/>
          </w:tcPr>
          <w:p w14:paraId="6508D8C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Wozy paszowe rozdrabniająco-mieszające z systemem ważącym</w:t>
            </w:r>
          </w:p>
        </w:tc>
      </w:tr>
      <w:tr w:rsidR="00F5141F" w14:paraId="6F1C0E1E" w14:textId="77777777" w:rsidTr="00F854FF">
        <w:tc>
          <w:tcPr>
            <w:tcW w:w="686" w:type="dxa"/>
            <w:vAlign w:val="center"/>
          </w:tcPr>
          <w:p w14:paraId="2FD78D62" w14:textId="77777777" w:rsidR="00F5141F" w:rsidRDefault="00F5141F">
            <w:pPr>
              <w:spacing w:after="0" w:line="312" w:lineRule="auto"/>
              <w:ind w:left="710" w:hanging="71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8240" w:type="dxa"/>
            <w:vAlign w:val="center"/>
          </w:tcPr>
          <w:p w14:paraId="7B57B733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Beczkowozy z poidłami do pojenia zwierząt w chowie pastwiskowym</w:t>
            </w:r>
            <w:r w:rsidR="00EB6475">
              <w:rPr>
                <w:rFonts w:cs="Arial"/>
                <w:sz w:val="22"/>
                <w:szCs w:val="22"/>
              </w:rPr>
              <w:t>*</w:t>
            </w:r>
          </w:p>
        </w:tc>
      </w:tr>
      <w:tr w:rsidR="00F5141F" w14:paraId="5E9A3279" w14:textId="77777777" w:rsidTr="00F854FF">
        <w:tc>
          <w:tcPr>
            <w:tcW w:w="686" w:type="dxa"/>
            <w:vAlign w:val="center"/>
          </w:tcPr>
          <w:p w14:paraId="22569900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8240" w:type="dxa"/>
            <w:vAlign w:val="center"/>
          </w:tcPr>
          <w:p w14:paraId="6F385177" w14:textId="77777777" w:rsidR="00F5141F" w:rsidRPr="00D005EE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D005EE">
              <w:rPr>
                <w:rFonts w:cs="Arial"/>
                <w:sz w:val="22"/>
                <w:szCs w:val="22"/>
              </w:rPr>
              <w:t>Ogrodzenie pastwisk</w:t>
            </w:r>
            <w:r w:rsidR="00CB563C">
              <w:rPr>
                <w:rFonts w:cs="Arial"/>
                <w:sz w:val="22"/>
                <w:szCs w:val="22"/>
              </w:rPr>
              <w:t xml:space="preserve">, </w:t>
            </w:r>
            <w:r w:rsidR="00CB563C" w:rsidRPr="00CB563C">
              <w:rPr>
                <w:rFonts w:cs="Arial"/>
                <w:sz w:val="22"/>
                <w:szCs w:val="22"/>
              </w:rPr>
              <w:t>w tym</w:t>
            </w:r>
            <w:r w:rsidR="00CB563C" w:rsidRPr="00CB563C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CB563C" w:rsidRPr="00CB563C">
              <w:rPr>
                <w:rFonts w:cs="Arial"/>
                <w:sz w:val="22"/>
                <w:szCs w:val="22"/>
              </w:rPr>
              <w:t>elektryzatory sieciowe lub akumulatorowe</w:t>
            </w:r>
            <w:r w:rsidR="00EB6475">
              <w:rPr>
                <w:rFonts w:cs="Arial"/>
                <w:sz w:val="22"/>
                <w:szCs w:val="22"/>
              </w:rPr>
              <w:t>*</w:t>
            </w:r>
          </w:p>
        </w:tc>
      </w:tr>
      <w:tr w:rsidR="00F5141F" w14:paraId="46A2585C" w14:textId="77777777" w:rsidTr="00F854FF">
        <w:tc>
          <w:tcPr>
            <w:tcW w:w="686" w:type="dxa"/>
            <w:vAlign w:val="center"/>
          </w:tcPr>
          <w:p w14:paraId="5C8F29B1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8240" w:type="dxa"/>
            <w:vAlign w:val="center"/>
          </w:tcPr>
          <w:p w14:paraId="7B3F4E0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zbiorniki betonowe na gnojowicę</w:t>
            </w:r>
          </w:p>
        </w:tc>
      </w:tr>
      <w:tr w:rsidR="00F5141F" w14:paraId="4D57C3E4" w14:textId="77777777" w:rsidTr="00F854FF">
        <w:tc>
          <w:tcPr>
            <w:tcW w:w="686" w:type="dxa"/>
            <w:vAlign w:val="center"/>
          </w:tcPr>
          <w:p w14:paraId="5D24A334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</w:t>
            </w:r>
          </w:p>
        </w:tc>
        <w:tc>
          <w:tcPr>
            <w:tcW w:w="8240" w:type="dxa"/>
            <w:vAlign w:val="center"/>
          </w:tcPr>
          <w:p w14:paraId="6195DD4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zbiorniki betonowe na gnojówkę</w:t>
            </w:r>
          </w:p>
        </w:tc>
      </w:tr>
      <w:tr w:rsidR="00F5141F" w14:paraId="7F269A1C" w14:textId="77777777" w:rsidTr="00F854FF">
        <w:tc>
          <w:tcPr>
            <w:tcW w:w="686" w:type="dxa"/>
            <w:vAlign w:val="center"/>
          </w:tcPr>
          <w:p w14:paraId="3B02D167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</w:t>
            </w:r>
          </w:p>
        </w:tc>
        <w:tc>
          <w:tcPr>
            <w:tcW w:w="8240" w:type="dxa"/>
            <w:vAlign w:val="center"/>
          </w:tcPr>
          <w:p w14:paraId="7628328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zbiorniki metalowe na gnojowicę</w:t>
            </w:r>
          </w:p>
        </w:tc>
      </w:tr>
      <w:tr w:rsidR="00F5141F" w14:paraId="12D5F801" w14:textId="77777777" w:rsidTr="00F854FF">
        <w:tc>
          <w:tcPr>
            <w:tcW w:w="686" w:type="dxa"/>
            <w:vAlign w:val="center"/>
          </w:tcPr>
          <w:p w14:paraId="06F3322A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</w:t>
            </w:r>
          </w:p>
        </w:tc>
        <w:tc>
          <w:tcPr>
            <w:tcW w:w="8240" w:type="dxa"/>
            <w:vAlign w:val="center"/>
          </w:tcPr>
          <w:p w14:paraId="3AD830D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zbiorniki metalowe na gnojówkę</w:t>
            </w:r>
          </w:p>
        </w:tc>
      </w:tr>
      <w:tr w:rsidR="00F5141F" w14:paraId="048C100A" w14:textId="77777777" w:rsidTr="00F854FF">
        <w:tc>
          <w:tcPr>
            <w:tcW w:w="686" w:type="dxa"/>
            <w:vAlign w:val="center"/>
          </w:tcPr>
          <w:p w14:paraId="359800AD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</w:t>
            </w:r>
          </w:p>
        </w:tc>
        <w:tc>
          <w:tcPr>
            <w:tcW w:w="8240" w:type="dxa"/>
            <w:vAlign w:val="center"/>
          </w:tcPr>
          <w:p w14:paraId="235EBD2C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Zamknięte zbiorniki z tworzywa sztucznego na </w:t>
            </w:r>
            <w:r w:rsidRPr="00A13132">
              <w:rPr>
                <w:rFonts w:cs="Arial"/>
                <w:sz w:val="22"/>
                <w:szCs w:val="22"/>
              </w:rPr>
              <w:t>gnojówkę lub gnojowicę</w:t>
            </w:r>
          </w:p>
        </w:tc>
      </w:tr>
      <w:tr w:rsidR="00F5141F" w14:paraId="06DA7C87" w14:textId="77777777" w:rsidTr="00F854FF">
        <w:tc>
          <w:tcPr>
            <w:tcW w:w="686" w:type="dxa"/>
            <w:vAlign w:val="center"/>
          </w:tcPr>
          <w:p w14:paraId="0C4FF4F3" w14:textId="77777777" w:rsidR="00F5141F" w:rsidRDefault="00F5141F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</w:t>
            </w:r>
          </w:p>
        </w:tc>
        <w:tc>
          <w:tcPr>
            <w:tcW w:w="8240" w:type="dxa"/>
            <w:vAlign w:val="center"/>
          </w:tcPr>
          <w:p w14:paraId="7274D349" w14:textId="77777777" w:rsidR="00F5141F" w:rsidRDefault="00F5141F" w:rsidP="005D1364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Elastyczne zbiorniki z tworzywa sztucznego na gnojówkę lub gnojowicę</w:t>
            </w:r>
          </w:p>
        </w:tc>
      </w:tr>
      <w:tr w:rsidR="00840F05" w14:paraId="4B40009C" w14:textId="77777777" w:rsidTr="00F854FF">
        <w:tc>
          <w:tcPr>
            <w:tcW w:w="686" w:type="dxa"/>
            <w:vAlign w:val="center"/>
          </w:tcPr>
          <w:p w14:paraId="06E7F4D4" w14:textId="77777777" w:rsidR="00840F05" w:rsidRDefault="00840F0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11.</w:t>
            </w:r>
          </w:p>
        </w:tc>
        <w:tc>
          <w:tcPr>
            <w:tcW w:w="8240" w:type="dxa"/>
            <w:vAlign w:val="center"/>
          </w:tcPr>
          <w:p w14:paraId="0BA81BD2" w14:textId="77777777" w:rsidR="00840F05" w:rsidRDefault="00840F05" w:rsidP="005417DC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Otwart</w:t>
            </w:r>
            <w:r w:rsidR="005417DC"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 xml:space="preserve"> zbiornik</w:t>
            </w:r>
            <w:r w:rsidR="005417DC">
              <w:rPr>
                <w:rFonts w:cs="Arial"/>
                <w:sz w:val="22"/>
                <w:szCs w:val="22"/>
              </w:rPr>
              <w:t>i</w:t>
            </w:r>
            <w:r>
              <w:rPr>
                <w:rFonts w:cs="Arial"/>
                <w:sz w:val="22"/>
                <w:szCs w:val="22"/>
              </w:rPr>
              <w:t xml:space="preserve"> na gnojowicę</w:t>
            </w:r>
            <w:r w:rsidR="005417DC">
              <w:rPr>
                <w:rFonts w:cs="Arial"/>
                <w:sz w:val="22"/>
                <w:szCs w:val="22"/>
              </w:rPr>
              <w:t xml:space="preserve"> </w:t>
            </w:r>
            <w:r w:rsidR="00D80454">
              <w:rPr>
                <w:rFonts w:cs="Arial"/>
                <w:sz w:val="22"/>
                <w:szCs w:val="22"/>
              </w:rPr>
              <w:t>(</w:t>
            </w:r>
            <w:r w:rsidR="005417DC" w:rsidRPr="00D80454">
              <w:rPr>
                <w:rFonts w:cs="Arial"/>
                <w:sz w:val="22"/>
                <w:szCs w:val="22"/>
              </w:rPr>
              <w:t>realizowane łącznie z jedną z inwestycji wymienionych w poz.13, 15, 17</w:t>
            </w:r>
            <w:r w:rsidR="00D80454">
              <w:rPr>
                <w:rFonts w:cs="Arial"/>
                <w:sz w:val="22"/>
                <w:szCs w:val="22"/>
              </w:rPr>
              <w:t>)</w:t>
            </w:r>
          </w:p>
        </w:tc>
      </w:tr>
      <w:tr w:rsidR="00840F05" w14:paraId="2B22B152" w14:textId="77777777" w:rsidTr="00F854FF">
        <w:tc>
          <w:tcPr>
            <w:tcW w:w="686" w:type="dxa"/>
            <w:vAlign w:val="center"/>
          </w:tcPr>
          <w:p w14:paraId="716438C9" w14:textId="77777777" w:rsidR="00840F05" w:rsidRDefault="00840F0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</w:t>
            </w:r>
          </w:p>
        </w:tc>
        <w:tc>
          <w:tcPr>
            <w:tcW w:w="8240" w:type="dxa"/>
            <w:vAlign w:val="center"/>
          </w:tcPr>
          <w:p w14:paraId="2CE3683D" w14:textId="77777777" w:rsidR="00840F05" w:rsidRDefault="005417DC" w:rsidP="00172CE4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Otwarte</w:t>
            </w:r>
            <w:r w:rsidR="00840F05">
              <w:rPr>
                <w:rFonts w:cs="Arial"/>
                <w:sz w:val="22"/>
                <w:szCs w:val="22"/>
              </w:rPr>
              <w:t xml:space="preserve"> zbiornik</w:t>
            </w:r>
            <w:r>
              <w:rPr>
                <w:rFonts w:cs="Arial"/>
                <w:sz w:val="22"/>
                <w:szCs w:val="22"/>
              </w:rPr>
              <w:t>i</w:t>
            </w:r>
            <w:r w:rsidR="00840F05">
              <w:rPr>
                <w:rFonts w:cs="Arial"/>
                <w:sz w:val="22"/>
                <w:szCs w:val="22"/>
              </w:rPr>
              <w:t xml:space="preserve"> na gnojówkę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D80454">
              <w:rPr>
                <w:rFonts w:cs="Arial"/>
                <w:sz w:val="22"/>
                <w:szCs w:val="22"/>
              </w:rPr>
              <w:t>(</w:t>
            </w:r>
            <w:r w:rsidRPr="00D80454">
              <w:rPr>
                <w:rFonts w:cs="Arial"/>
                <w:sz w:val="22"/>
                <w:szCs w:val="22"/>
              </w:rPr>
              <w:t>realizowane łącznie z jedną z inwestycji wymienionych w poz.</w:t>
            </w:r>
            <w:del w:id="42" w:author="Agnieszka Kościaniuk" w:date="2024-08-07T09:39:00Z">
              <w:r w:rsidRPr="00D80454" w:rsidDel="00172CE4">
                <w:rPr>
                  <w:rFonts w:cs="Arial"/>
                  <w:sz w:val="22"/>
                  <w:szCs w:val="22"/>
                </w:rPr>
                <w:delText>13</w:delText>
              </w:r>
            </w:del>
            <w:ins w:id="43" w:author="Agnieszka Kościaniuk" w:date="2024-08-07T09:39:00Z">
              <w:r w:rsidR="00172CE4" w:rsidRPr="00D80454">
                <w:rPr>
                  <w:rFonts w:cs="Arial"/>
                  <w:sz w:val="22"/>
                  <w:szCs w:val="22"/>
                </w:rPr>
                <w:t>1</w:t>
              </w:r>
              <w:r w:rsidR="00172CE4">
                <w:rPr>
                  <w:rFonts w:cs="Arial"/>
                  <w:sz w:val="22"/>
                  <w:szCs w:val="22"/>
                </w:rPr>
                <w:t>4</w:t>
              </w:r>
            </w:ins>
            <w:r w:rsidRPr="00D80454">
              <w:rPr>
                <w:rFonts w:cs="Arial"/>
                <w:sz w:val="22"/>
                <w:szCs w:val="22"/>
              </w:rPr>
              <w:t>, 16</w:t>
            </w:r>
            <w:r w:rsidR="00D80454"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7C44A1B5" w14:textId="77777777" w:rsidTr="00F854FF">
        <w:tc>
          <w:tcPr>
            <w:tcW w:w="686" w:type="dxa"/>
            <w:vAlign w:val="center"/>
          </w:tcPr>
          <w:p w14:paraId="6CF9635D" w14:textId="77777777" w:rsidR="00F5141F" w:rsidRDefault="00840F0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13.</w:t>
            </w:r>
            <w:r w:rsidR="00F5141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240" w:type="dxa"/>
            <w:vAlign w:val="center"/>
          </w:tcPr>
          <w:p w14:paraId="3665D90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Przykrycie z pływających elementów z tworzyw sztucznych dla zbiorników na gnojowicę</w:t>
            </w:r>
          </w:p>
        </w:tc>
      </w:tr>
      <w:tr w:rsidR="00F5141F" w14:paraId="520583E4" w14:textId="77777777" w:rsidTr="00F854FF">
        <w:tc>
          <w:tcPr>
            <w:tcW w:w="686" w:type="dxa"/>
            <w:vAlign w:val="center"/>
          </w:tcPr>
          <w:p w14:paraId="6FFCA2B9" w14:textId="77777777" w:rsidR="00F5141F" w:rsidRDefault="00840F05" w:rsidP="00840F0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9FB8AB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Przykrycie z pływających elementów z tworzyw sztucznych dla zbiorników na gnojówkę</w:t>
            </w:r>
          </w:p>
        </w:tc>
      </w:tr>
      <w:tr w:rsidR="00F5141F" w14:paraId="3B119FD2" w14:textId="77777777" w:rsidTr="00F854FF">
        <w:tc>
          <w:tcPr>
            <w:tcW w:w="686" w:type="dxa"/>
            <w:vAlign w:val="center"/>
          </w:tcPr>
          <w:p w14:paraId="38A1B3DF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E7E3706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Dach z elastycznego tworzywa nad zbiornikiem na gnojowicę</w:t>
            </w:r>
          </w:p>
        </w:tc>
      </w:tr>
      <w:tr w:rsidR="00F5141F" w14:paraId="0B8B1119" w14:textId="77777777" w:rsidTr="00F854FF">
        <w:tc>
          <w:tcPr>
            <w:tcW w:w="686" w:type="dxa"/>
            <w:vAlign w:val="center"/>
          </w:tcPr>
          <w:p w14:paraId="2E2D0F6F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1B5EE7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Dach z elastycznego tworzywa nad zbiornikiem na gnojówkę</w:t>
            </w:r>
          </w:p>
        </w:tc>
      </w:tr>
      <w:tr w:rsidR="00F5141F" w14:paraId="77AEE3BD" w14:textId="77777777" w:rsidTr="00F854FF">
        <w:tc>
          <w:tcPr>
            <w:tcW w:w="686" w:type="dxa"/>
            <w:vAlign w:val="center"/>
          </w:tcPr>
          <w:p w14:paraId="711B9DD5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B82E59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Stalowy dach dla zbiorników żelbetowych i metalowych na gnojowicę</w:t>
            </w:r>
          </w:p>
        </w:tc>
      </w:tr>
      <w:tr w:rsidR="00F5141F" w14:paraId="216FBD7D" w14:textId="77777777" w:rsidTr="00F854FF">
        <w:tc>
          <w:tcPr>
            <w:tcW w:w="686" w:type="dxa"/>
            <w:vAlign w:val="center"/>
          </w:tcPr>
          <w:p w14:paraId="0B63BC9B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C472C0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Separator ślimakowy gnojowicy</w:t>
            </w:r>
          </w:p>
        </w:tc>
      </w:tr>
      <w:tr w:rsidR="00F5141F" w14:paraId="00BF8EE8" w14:textId="77777777" w:rsidTr="00F854FF">
        <w:tc>
          <w:tcPr>
            <w:tcW w:w="686" w:type="dxa"/>
            <w:vAlign w:val="center"/>
          </w:tcPr>
          <w:p w14:paraId="56C534CF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687BF37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Pompy, mieszadła i miksery gnojowicy do zbiorników zamkniętych</w:t>
            </w:r>
          </w:p>
        </w:tc>
      </w:tr>
      <w:tr w:rsidR="00F5141F" w14:paraId="78D8B381" w14:textId="77777777" w:rsidTr="00F854FF">
        <w:tc>
          <w:tcPr>
            <w:tcW w:w="686" w:type="dxa"/>
            <w:vAlign w:val="center"/>
          </w:tcPr>
          <w:p w14:paraId="4FD9F94D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83DE07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Płyty obornikowe</w:t>
            </w:r>
          </w:p>
        </w:tc>
      </w:tr>
      <w:tr w:rsidR="00F5141F" w14:paraId="3A0908EF" w14:textId="77777777" w:rsidTr="00F854FF">
        <w:tc>
          <w:tcPr>
            <w:tcW w:w="686" w:type="dxa"/>
            <w:vAlign w:val="center"/>
          </w:tcPr>
          <w:p w14:paraId="2C6B5553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CB5159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Zadaszenie płyty obornikowej</w:t>
            </w:r>
          </w:p>
        </w:tc>
      </w:tr>
      <w:tr w:rsidR="00F5141F" w14:paraId="4B97FE88" w14:textId="77777777" w:rsidTr="00F854FF">
        <w:tc>
          <w:tcPr>
            <w:tcW w:w="686" w:type="dxa"/>
            <w:vAlign w:val="center"/>
          </w:tcPr>
          <w:p w14:paraId="07A88794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765E891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Nieprzepuszczalna tkanina techniczna do przykrycia pryzmy obornika</w:t>
            </w:r>
          </w:p>
        </w:tc>
      </w:tr>
      <w:tr w:rsidR="00F5141F" w14:paraId="3E8DE63C" w14:textId="77777777" w:rsidTr="00F854FF">
        <w:tc>
          <w:tcPr>
            <w:tcW w:w="686" w:type="dxa"/>
            <w:vAlign w:val="center"/>
          </w:tcPr>
          <w:p w14:paraId="210C8AEA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939EED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Składowisko z podłożem denitryfikacyjnym do przechowywania obornika</w:t>
            </w:r>
          </w:p>
        </w:tc>
      </w:tr>
      <w:tr w:rsidR="00F5141F" w14:paraId="54C06B0A" w14:textId="77777777" w:rsidTr="00F854FF">
        <w:tc>
          <w:tcPr>
            <w:tcW w:w="686" w:type="dxa"/>
            <w:vAlign w:val="center"/>
          </w:tcPr>
          <w:p w14:paraId="64C66423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9FC727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Płyty do przechowywania pasz, silosy przejazdowe</w:t>
            </w:r>
          </w:p>
        </w:tc>
      </w:tr>
      <w:tr w:rsidR="00F5141F" w14:paraId="2B7886DB" w14:textId="77777777" w:rsidTr="00F854FF">
        <w:tc>
          <w:tcPr>
            <w:tcW w:w="686" w:type="dxa"/>
            <w:vAlign w:val="center"/>
          </w:tcPr>
          <w:p w14:paraId="74D74BBA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2810A6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Urządzenia do optymalizacji warunków mikroklimatycznych w budynkach inwentarskich</w:t>
            </w:r>
            <w:r w:rsidR="00EB6475">
              <w:rPr>
                <w:rFonts w:cs="Arial"/>
                <w:sz w:val="22"/>
                <w:szCs w:val="22"/>
              </w:rPr>
              <w:t>*</w:t>
            </w:r>
          </w:p>
        </w:tc>
      </w:tr>
      <w:tr w:rsidR="00F5141F" w14:paraId="66BA0C7A" w14:textId="77777777" w:rsidTr="00F854FF">
        <w:tc>
          <w:tcPr>
            <w:tcW w:w="686" w:type="dxa"/>
            <w:vAlign w:val="center"/>
          </w:tcPr>
          <w:p w14:paraId="49DA41F2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520CF3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 wentylacji nawiewno-wywiewnej w budynkach inwentarskich sterowany automatycznie z zastosowaniem filtrów powietrza</w:t>
            </w:r>
            <w:r w:rsidR="00EB6475">
              <w:rPr>
                <w:rFonts w:cs="Arial"/>
                <w:sz w:val="22"/>
                <w:szCs w:val="22"/>
              </w:rPr>
              <w:t>*</w:t>
            </w:r>
          </w:p>
        </w:tc>
      </w:tr>
      <w:tr w:rsidR="00F5141F" w14:paraId="2D561900" w14:textId="77777777" w:rsidTr="00F854FF">
        <w:tc>
          <w:tcPr>
            <w:tcW w:w="686" w:type="dxa"/>
            <w:vAlign w:val="center"/>
          </w:tcPr>
          <w:p w14:paraId="0A7D9790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F2C30BA" w14:textId="77777777" w:rsidR="00F5141F" w:rsidRDefault="00F5141F" w:rsidP="00C466A2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Systemy oczyszczania powietrza z budynków inwentarskich. </w:t>
            </w:r>
          </w:p>
        </w:tc>
      </w:tr>
      <w:tr w:rsidR="00F5141F" w14:paraId="4478763F" w14:textId="77777777" w:rsidTr="00F854FF">
        <w:tc>
          <w:tcPr>
            <w:tcW w:w="686" w:type="dxa"/>
            <w:vAlign w:val="center"/>
          </w:tcPr>
          <w:p w14:paraId="5B09EF23" w14:textId="77777777" w:rsidR="00F5141F" w:rsidRPr="004150B5" w:rsidRDefault="00840F05" w:rsidP="004150B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 w:rsidRPr="004150B5">
              <w:rPr>
                <w:rFonts w:cs="Arial"/>
                <w:sz w:val="22"/>
                <w:szCs w:val="22"/>
              </w:rPr>
              <w:t>28</w:t>
            </w:r>
            <w:r w:rsidR="00F5141F" w:rsidRPr="004150B5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727FF43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 kontroli i sterowania parametrami mikroklimatu w budynkach inwentarskich</w:t>
            </w:r>
            <w:r w:rsidR="00EB6475">
              <w:rPr>
                <w:rFonts w:cs="Arial"/>
                <w:sz w:val="22"/>
                <w:szCs w:val="22"/>
              </w:rPr>
              <w:t>*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</w:tr>
      <w:tr w:rsidR="00F5141F" w14:paraId="7B6C2AB3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5C5D1E9C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Programy komputerowe, aplikacje, urządzenia wspierające i optymalizujące proces podejmowania decyzji produkcyjnych</w:t>
            </w:r>
          </w:p>
        </w:tc>
      </w:tr>
      <w:tr w:rsidR="00F5141F" w14:paraId="6939918D" w14:textId="77777777" w:rsidTr="00F854FF">
        <w:tc>
          <w:tcPr>
            <w:tcW w:w="686" w:type="dxa"/>
            <w:vAlign w:val="center"/>
          </w:tcPr>
          <w:p w14:paraId="7FAF01AB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7E00C0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Programy komputerowe do bilansowania dawek pokarmowych i żywienia zwierząt gospodarskich</w:t>
            </w:r>
            <w:r w:rsidR="00EB6475">
              <w:rPr>
                <w:rFonts w:cs="Arial"/>
                <w:sz w:val="22"/>
                <w:szCs w:val="22"/>
              </w:rPr>
              <w:t>*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</w:tr>
      <w:tr w:rsidR="00F5141F" w14:paraId="3DB622E0" w14:textId="77777777" w:rsidTr="00F854FF">
        <w:tc>
          <w:tcPr>
            <w:tcW w:w="686" w:type="dxa"/>
            <w:vAlign w:val="center"/>
          </w:tcPr>
          <w:p w14:paraId="6091AC8E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F95B7B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Programy do tworzenia map aplikacyjnych nawożenia i oprysku</w:t>
            </w:r>
          </w:p>
        </w:tc>
      </w:tr>
      <w:tr w:rsidR="00F5141F" w14:paraId="7E77FA33" w14:textId="77777777" w:rsidTr="00F854FF">
        <w:tc>
          <w:tcPr>
            <w:tcW w:w="686" w:type="dxa"/>
            <w:vAlign w:val="center"/>
          </w:tcPr>
          <w:p w14:paraId="0F64D015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98F6DE7" w14:textId="77777777" w:rsidR="00F5141F" w:rsidRDefault="00F5141F" w:rsidP="0034602D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Programy wspomagające </w:t>
            </w:r>
            <w:r w:rsidRPr="00C466A2">
              <w:rPr>
                <w:rFonts w:cs="Arial"/>
                <w:sz w:val="22"/>
                <w:szCs w:val="22"/>
              </w:rPr>
              <w:t>planowanie nawożenia, precyzyjn</w:t>
            </w:r>
            <w:r>
              <w:rPr>
                <w:rFonts w:cs="Arial"/>
                <w:sz w:val="22"/>
                <w:szCs w:val="22"/>
              </w:rPr>
              <w:t>ą</w:t>
            </w:r>
            <w:r w:rsidRPr="00C466A2">
              <w:rPr>
                <w:rFonts w:cs="Arial"/>
                <w:sz w:val="22"/>
                <w:szCs w:val="22"/>
              </w:rPr>
              <w:t xml:space="preserve"> ochron</w:t>
            </w:r>
            <w:r>
              <w:rPr>
                <w:rFonts w:cs="Arial"/>
                <w:sz w:val="22"/>
                <w:szCs w:val="22"/>
              </w:rPr>
              <w:t xml:space="preserve">ę </w:t>
            </w:r>
            <w:r w:rsidRPr="00C466A2">
              <w:rPr>
                <w:rFonts w:cs="Arial"/>
                <w:sz w:val="22"/>
                <w:szCs w:val="22"/>
              </w:rPr>
              <w:t>roślin lub inn</w:t>
            </w:r>
            <w:r>
              <w:rPr>
                <w:rFonts w:cs="Arial"/>
                <w:sz w:val="22"/>
                <w:szCs w:val="22"/>
              </w:rPr>
              <w:t>e</w:t>
            </w:r>
            <w:r w:rsidRPr="00C466A2">
              <w:rPr>
                <w:rFonts w:cs="Arial"/>
                <w:sz w:val="22"/>
                <w:szCs w:val="22"/>
              </w:rPr>
              <w:t xml:space="preserve"> prac</w:t>
            </w:r>
            <w:r>
              <w:rPr>
                <w:rFonts w:cs="Arial"/>
                <w:sz w:val="22"/>
                <w:szCs w:val="22"/>
              </w:rPr>
              <w:t>e</w:t>
            </w:r>
            <w:r w:rsidRPr="00C466A2">
              <w:rPr>
                <w:rFonts w:cs="Arial"/>
                <w:sz w:val="22"/>
                <w:szCs w:val="22"/>
              </w:rPr>
              <w:t xml:space="preserve"> polow</w:t>
            </w:r>
            <w:r>
              <w:rPr>
                <w:rFonts w:cs="Arial"/>
                <w:sz w:val="22"/>
                <w:szCs w:val="22"/>
              </w:rPr>
              <w:t>e</w:t>
            </w:r>
          </w:p>
        </w:tc>
      </w:tr>
      <w:tr w:rsidR="00F5141F" w14:paraId="22CBB23B" w14:textId="77777777" w:rsidTr="00F854FF">
        <w:tc>
          <w:tcPr>
            <w:tcW w:w="686" w:type="dxa"/>
            <w:vAlign w:val="center"/>
          </w:tcPr>
          <w:p w14:paraId="5BC67B13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86C6E2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Komputery pokładowe i oprzyrządowanie do sterowania precyzyjną dawką nawozów, nasion, środków ochrony roślin (</w:t>
            </w:r>
            <w:r>
              <w:rPr>
                <w:rFonts w:cs="Arial"/>
                <w:i/>
                <w:sz w:val="22"/>
                <w:szCs w:val="22"/>
              </w:rPr>
              <w:t>do rozsiewaczy nawozów, rozrzutników obornika, wozów asenizacyjnych, siewników, opryskiwaczy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2F2F3438" w14:textId="77777777" w:rsidTr="00F854FF">
        <w:tc>
          <w:tcPr>
            <w:tcW w:w="686" w:type="dxa"/>
            <w:vAlign w:val="center"/>
          </w:tcPr>
          <w:p w14:paraId="7B813AE6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7BD95F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Systemy mapowania plonu</w:t>
            </w:r>
          </w:p>
        </w:tc>
      </w:tr>
      <w:tr w:rsidR="00F5141F" w14:paraId="5CC095A2" w14:textId="77777777" w:rsidTr="00F854FF">
        <w:tc>
          <w:tcPr>
            <w:tcW w:w="686" w:type="dxa"/>
            <w:vAlign w:val="center"/>
          </w:tcPr>
          <w:p w14:paraId="40F31C1D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98A613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CB563C">
              <w:rPr>
                <w:rFonts w:cs="Arial"/>
                <w:sz w:val="22"/>
                <w:szCs w:val="22"/>
              </w:rPr>
              <w:t xml:space="preserve">Drony </w:t>
            </w:r>
            <w:r w:rsidR="00CB563C" w:rsidRPr="00CB563C">
              <w:rPr>
                <w:rFonts w:cs="Arial"/>
                <w:sz w:val="22"/>
                <w:szCs w:val="22"/>
              </w:rPr>
              <w:t>rolnicze</w:t>
            </w:r>
          </w:p>
        </w:tc>
      </w:tr>
      <w:tr w:rsidR="00F5141F" w14:paraId="4E23F318" w14:textId="77777777" w:rsidTr="00F854FF">
        <w:tc>
          <w:tcPr>
            <w:tcW w:w="686" w:type="dxa"/>
            <w:vAlign w:val="center"/>
          </w:tcPr>
          <w:p w14:paraId="63393E18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60FFB2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Urządzenia do oznaczania zaopatrzenia roślin w azot (</w:t>
            </w:r>
            <w:r>
              <w:rPr>
                <w:rFonts w:cs="Arial"/>
                <w:i/>
                <w:sz w:val="22"/>
                <w:szCs w:val="22"/>
              </w:rPr>
              <w:t>ręczne i mobilne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49BD365C" w14:textId="77777777" w:rsidTr="00F854FF">
        <w:tc>
          <w:tcPr>
            <w:tcW w:w="686" w:type="dxa"/>
            <w:vAlign w:val="center"/>
          </w:tcPr>
          <w:p w14:paraId="5431C253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3F8C57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Rolnicze stacje meteo wraz z oprogramowaniem i czujnikami pomiarowymi</w:t>
            </w:r>
          </w:p>
        </w:tc>
      </w:tr>
      <w:tr w:rsidR="00F5141F" w14:paraId="58985672" w14:textId="77777777" w:rsidTr="00F854FF">
        <w:tc>
          <w:tcPr>
            <w:tcW w:w="686" w:type="dxa"/>
            <w:vAlign w:val="center"/>
          </w:tcPr>
          <w:p w14:paraId="7ADB3B1D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777C39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Systemy jazdy równoległej i automatycznego prowadzenia ciągnika lub maszyny</w:t>
            </w:r>
          </w:p>
        </w:tc>
      </w:tr>
      <w:tr w:rsidR="00F5141F" w14:paraId="16F18F24" w14:textId="77777777" w:rsidTr="00F854FF">
        <w:trPr>
          <w:trHeight w:val="431"/>
        </w:trPr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67392948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do stosowania nawozów mineralnych</w:t>
            </w:r>
          </w:p>
        </w:tc>
      </w:tr>
      <w:tr w:rsidR="00F5141F" w14:paraId="688AD135" w14:textId="77777777" w:rsidTr="00F854FF">
        <w:trPr>
          <w:trHeight w:val="421"/>
        </w:trPr>
        <w:tc>
          <w:tcPr>
            <w:tcW w:w="686" w:type="dxa"/>
            <w:vAlign w:val="center"/>
          </w:tcPr>
          <w:p w14:paraId="4C0D25B4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F6C4B2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nawozów mineralnych spełniające europejską normę EN-13739</w:t>
            </w:r>
          </w:p>
        </w:tc>
      </w:tr>
      <w:tr w:rsidR="00F5141F" w14:paraId="75D925CF" w14:textId="77777777" w:rsidTr="00F854FF">
        <w:trPr>
          <w:trHeight w:val="60"/>
        </w:trPr>
        <w:tc>
          <w:tcPr>
            <w:tcW w:w="686" w:type="dxa"/>
            <w:vAlign w:val="center"/>
          </w:tcPr>
          <w:p w14:paraId="3088BC24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9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8A67B6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nawozów z automatycznym systemem kontroli i sterowania ilością wysiewanego nawozu</w:t>
            </w:r>
          </w:p>
        </w:tc>
      </w:tr>
      <w:tr w:rsidR="00F5141F" w14:paraId="3107DFEA" w14:textId="77777777" w:rsidTr="00F854FF">
        <w:tc>
          <w:tcPr>
            <w:tcW w:w="686" w:type="dxa"/>
            <w:vAlign w:val="center"/>
          </w:tcPr>
          <w:p w14:paraId="268C7F05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6F1B05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z automatyczną kontrolą oraz sterowaniem szerokością i symetrycznością rozsiewu nawozu (</w:t>
            </w:r>
            <w:r>
              <w:rPr>
                <w:rFonts w:cs="Arial"/>
                <w:i/>
                <w:sz w:val="22"/>
                <w:szCs w:val="22"/>
              </w:rPr>
              <w:t>rozsiewacze</w:t>
            </w:r>
            <w:r>
              <w:rPr>
                <w:rFonts w:cs="Arial"/>
                <w:sz w:val="22"/>
                <w:szCs w:val="22"/>
              </w:rPr>
              <w:t xml:space="preserve"> „</w:t>
            </w:r>
            <w:r>
              <w:rPr>
                <w:rFonts w:cs="Arial"/>
                <w:i/>
                <w:sz w:val="22"/>
                <w:szCs w:val="22"/>
              </w:rPr>
              <w:t>radarowe”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4519C71F" w14:textId="77777777" w:rsidTr="00F854FF">
        <w:tc>
          <w:tcPr>
            <w:tcW w:w="686" w:type="dxa"/>
            <w:vAlign w:val="center"/>
          </w:tcPr>
          <w:p w14:paraId="1625DEDD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5E3895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Dwutarczowe rozsiewacze nawozów sterujące precyzyjną dawką nawozów mineralnych proporcjonalnie do prędkości jazdy</w:t>
            </w:r>
          </w:p>
        </w:tc>
      </w:tr>
      <w:tr w:rsidR="00F5141F" w14:paraId="6BBE3D9C" w14:textId="77777777" w:rsidTr="00F854FF">
        <w:tc>
          <w:tcPr>
            <w:tcW w:w="686" w:type="dxa"/>
            <w:vAlign w:val="center"/>
          </w:tcPr>
          <w:p w14:paraId="08F8C04A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9F58A0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Dwutarczowe rozsiewacze nawozów z kontrolowanym promieniem rozrzutu</w:t>
            </w:r>
          </w:p>
        </w:tc>
      </w:tr>
      <w:tr w:rsidR="00F5141F" w14:paraId="4B74CA47" w14:textId="77777777" w:rsidTr="00F854FF">
        <w:tc>
          <w:tcPr>
            <w:tcW w:w="686" w:type="dxa"/>
            <w:vAlign w:val="center"/>
          </w:tcPr>
          <w:p w14:paraId="7C4E738B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3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8B38EA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Urządzenia rozsiewu granicznego nawozów mineralnych</w:t>
            </w:r>
          </w:p>
        </w:tc>
      </w:tr>
      <w:tr w:rsidR="00F5141F" w14:paraId="78755ED4" w14:textId="77777777" w:rsidTr="00F854FF">
        <w:tc>
          <w:tcPr>
            <w:tcW w:w="686" w:type="dxa"/>
            <w:vAlign w:val="center"/>
          </w:tcPr>
          <w:p w14:paraId="5A80DA50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C4404B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przystosowane do zmiennej aplikacji nawozów mineralnych z wykorzystaniem cyfrowych map pola i sygnału GPS</w:t>
            </w:r>
          </w:p>
        </w:tc>
      </w:tr>
      <w:tr w:rsidR="00F5141F" w14:paraId="58A8477E" w14:textId="77777777" w:rsidTr="00F854FF">
        <w:tc>
          <w:tcPr>
            <w:tcW w:w="686" w:type="dxa"/>
            <w:vAlign w:val="center"/>
          </w:tcPr>
          <w:p w14:paraId="49C3EB5E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C2954D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Zestawy testowe do pomiaru równomierności rozsiewu nawozów mineralnych</w:t>
            </w:r>
          </w:p>
        </w:tc>
      </w:tr>
      <w:tr w:rsidR="00F5141F" w14:paraId="37F73508" w14:textId="77777777" w:rsidTr="00F854FF">
        <w:tc>
          <w:tcPr>
            <w:tcW w:w="686" w:type="dxa"/>
            <w:vAlign w:val="center"/>
          </w:tcPr>
          <w:p w14:paraId="4ACB9DFD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078DE5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wapna nawozowego</w:t>
            </w:r>
          </w:p>
        </w:tc>
      </w:tr>
      <w:tr w:rsidR="00F5141F" w14:paraId="2CB23760" w14:textId="77777777" w:rsidTr="00F854FF">
        <w:tc>
          <w:tcPr>
            <w:tcW w:w="686" w:type="dxa"/>
            <w:vAlign w:val="center"/>
          </w:tcPr>
          <w:p w14:paraId="21BA43EF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1CCE67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pneumatyczne</w:t>
            </w:r>
          </w:p>
        </w:tc>
      </w:tr>
      <w:tr w:rsidR="00F5141F" w14:paraId="2BFF25D7" w14:textId="77777777" w:rsidTr="00F854FF">
        <w:tc>
          <w:tcPr>
            <w:tcW w:w="686" w:type="dxa"/>
            <w:vAlign w:val="center"/>
          </w:tcPr>
          <w:p w14:paraId="4C03370B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263715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Narzędzia uprawowe z nawożeniem wgłębnym</w:t>
            </w:r>
          </w:p>
        </w:tc>
      </w:tr>
      <w:tr w:rsidR="00F5141F" w14:paraId="55ECD99F" w14:textId="77777777" w:rsidTr="00F854FF">
        <w:tc>
          <w:tcPr>
            <w:tcW w:w="686" w:type="dxa"/>
            <w:vAlign w:val="center"/>
          </w:tcPr>
          <w:p w14:paraId="765B74C8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9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D9C080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Dozowniki do fertygacji lub chemigacji</w:t>
            </w:r>
          </w:p>
        </w:tc>
      </w:tr>
      <w:tr w:rsidR="00F5141F" w14:paraId="2686D202" w14:textId="77777777" w:rsidTr="00F854FF">
        <w:tc>
          <w:tcPr>
            <w:tcW w:w="686" w:type="dxa"/>
            <w:vAlign w:val="center"/>
          </w:tcPr>
          <w:p w14:paraId="7A6583DF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380FD6C" w14:textId="77777777" w:rsidR="00F5141F" w:rsidRPr="00E310D0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310D0">
              <w:rPr>
                <w:rFonts w:cs="Arial"/>
                <w:sz w:val="22"/>
                <w:szCs w:val="22"/>
              </w:rPr>
              <w:t>Agregaty uprawowo-siewne z nawożeniem wgłębnym</w:t>
            </w:r>
          </w:p>
        </w:tc>
      </w:tr>
      <w:tr w:rsidR="00F5141F" w14:paraId="6A01B72F" w14:textId="77777777" w:rsidTr="00F854FF">
        <w:tc>
          <w:tcPr>
            <w:tcW w:w="686" w:type="dxa"/>
            <w:vAlign w:val="center"/>
          </w:tcPr>
          <w:p w14:paraId="1D334BEE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3F49B96" w14:textId="77777777" w:rsidR="00F5141F" w:rsidRPr="00E310D0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310D0">
              <w:rPr>
                <w:rFonts w:cs="Arial"/>
                <w:sz w:val="22"/>
                <w:szCs w:val="22"/>
              </w:rPr>
              <w:t>Siewniki punktowe z nawożeniem wgłębnym</w:t>
            </w:r>
          </w:p>
        </w:tc>
      </w:tr>
      <w:tr w:rsidR="00F5141F" w14:paraId="730228A3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5EDD8347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i urządzenia do stosowania nawozów naturalnych, kompostu, produktów pofermentacyjnych</w:t>
            </w:r>
          </w:p>
        </w:tc>
      </w:tr>
      <w:tr w:rsidR="00F5141F" w14:paraId="320CDA7C" w14:textId="77777777" w:rsidTr="00F854FF">
        <w:tc>
          <w:tcPr>
            <w:tcW w:w="686" w:type="dxa"/>
            <w:vAlign w:val="center"/>
          </w:tcPr>
          <w:p w14:paraId="34DDD9FF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E00CAF4" w14:textId="77777777" w:rsidR="00F5141F" w:rsidRDefault="007333E8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Aplikatory</w:t>
            </w:r>
            <w:r w:rsidR="00F5141F">
              <w:rPr>
                <w:rFonts w:cs="Arial"/>
                <w:sz w:val="22"/>
                <w:szCs w:val="22"/>
              </w:rPr>
              <w:t xml:space="preserve"> płynnych </w:t>
            </w:r>
            <w:r w:rsidR="00F5141F" w:rsidRPr="00A13132">
              <w:rPr>
                <w:rFonts w:cs="Arial"/>
                <w:sz w:val="22"/>
                <w:szCs w:val="22"/>
              </w:rPr>
              <w:t xml:space="preserve">nawozów </w:t>
            </w:r>
            <w:r w:rsidR="00F5141F">
              <w:rPr>
                <w:rFonts w:cs="Arial"/>
                <w:sz w:val="22"/>
                <w:szCs w:val="22"/>
              </w:rPr>
              <w:t xml:space="preserve">naturalnych lub produktów pofermentacyjnych typu: </w:t>
            </w:r>
          </w:p>
          <w:p w14:paraId="3F76B8C6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4579A1">
              <w:rPr>
                <w:rFonts w:cs="Arial"/>
                <w:sz w:val="22"/>
                <w:szCs w:val="22"/>
              </w:rPr>
              <w:t>węże wleczone,</w:t>
            </w:r>
          </w:p>
          <w:p w14:paraId="489B5E5E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płozy wleczone,</w:t>
            </w:r>
          </w:p>
          <w:p w14:paraId="0B801F35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aplikator doglebowy szczelinowy (tarczowy),</w:t>
            </w:r>
          </w:p>
          <w:p w14:paraId="4D39ECAD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aplikator doglebowy kultywatorowy lub talerzowy,</w:t>
            </w:r>
          </w:p>
          <w:p w14:paraId="42397A12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aplikator zębowy</w:t>
            </w:r>
          </w:p>
        </w:tc>
      </w:tr>
      <w:tr w:rsidR="00F5141F" w14:paraId="089C10F4" w14:textId="77777777" w:rsidTr="00F854FF">
        <w:tc>
          <w:tcPr>
            <w:tcW w:w="686" w:type="dxa"/>
            <w:vAlign w:val="center"/>
          </w:tcPr>
          <w:p w14:paraId="322687A3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3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B2E41B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Wozy asenizacyjne z aplikatorami płynnych nawozów naturalnych lub produktów pofermentacyjnymi wskazanymi w poz. 50</w:t>
            </w:r>
          </w:p>
        </w:tc>
      </w:tr>
      <w:tr w:rsidR="00F5141F" w14:paraId="57F187AF" w14:textId="77777777" w:rsidTr="00F854FF">
        <w:tc>
          <w:tcPr>
            <w:tcW w:w="686" w:type="dxa"/>
            <w:vAlign w:val="center"/>
          </w:tcPr>
          <w:p w14:paraId="664323B3" w14:textId="77777777" w:rsidR="00F5141F" w:rsidRDefault="00BB248D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8BD79AC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A13132">
              <w:rPr>
                <w:rFonts w:cs="Arial"/>
                <w:sz w:val="22"/>
                <w:szCs w:val="22"/>
              </w:rPr>
              <w:t>Rozrzutniki obornika lub kompostu z</w:t>
            </w:r>
            <w:r>
              <w:rPr>
                <w:rFonts w:cs="Arial"/>
                <w:sz w:val="22"/>
                <w:szCs w:val="22"/>
              </w:rPr>
              <w:t xml:space="preserve"> adapterem pionowym lub tarczowym (uniwersalnym) wyposażone w deflektory kierunku rozrzutu </w:t>
            </w:r>
          </w:p>
        </w:tc>
      </w:tr>
      <w:tr w:rsidR="00F5141F" w14:paraId="69B5F951" w14:textId="77777777" w:rsidTr="00F854FF">
        <w:tc>
          <w:tcPr>
            <w:tcW w:w="686" w:type="dxa"/>
            <w:vAlign w:val="center"/>
          </w:tcPr>
          <w:p w14:paraId="67EF3A5C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F9EC9F1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Rozrzutniki obornika lub kompostu z dynamicznym systemem kontroli dawki</w:t>
            </w:r>
          </w:p>
        </w:tc>
      </w:tr>
      <w:tr w:rsidR="00F5141F" w14:paraId="431C713D" w14:textId="77777777" w:rsidTr="00F854FF">
        <w:tc>
          <w:tcPr>
            <w:tcW w:w="686" w:type="dxa"/>
            <w:vAlign w:val="center"/>
          </w:tcPr>
          <w:p w14:paraId="052A7F4E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A6295D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Rozrzutniki obornika lub kompostu z systemem elektronicznej regulacji prędkości przenośnika w zależności od zmian prędkości jazdy</w:t>
            </w:r>
          </w:p>
        </w:tc>
      </w:tr>
      <w:tr w:rsidR="00F5141F" w14:paraId="754B27AD" w14:textId="77777777" w:rsidTr="00F854FF">
        <w:tc>
          <w:tcPr>
            <w:tcW w:w="686" w:type="dxa"/>
            <w:vAlign w:val="center"/>
          </w:tcPr>
          <w:p w14:paraId="35311A36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7C7566B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Aeratory do produkcji kompostu z obornika i masy organicznej</w:t>
            </w:r>
          </w:p>
        </w:tc>
      </w:tr>
      <w:tr w:rsidR="00F5141F" w14:paraId="6A5611AD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5F3E0BC3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i urządzenia do ochrony roślin</w:t>
            </w:r>
          </w:p>
        </w:tc>
      </w:tr>
      <w:tr w:rsidR="00F5141F" w14:paraId="62158400" w14:textId="77777777" w:rsidTr="00F854FF">
        <w:tc>
          <w:tcPr>
            <w:tcW w:w="686" w:type="dxa"/>
            <w:vAlign w:val="center"/>
          </w:tcPr>
          <w:p w14:paraId="02F111E3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547E47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zaliczane do klasy 75% redukcji znoszenia</w:t>
            </w:r>
          </w:p>
        </w:tc>
      </w:tr>
      <w:tr w:rsidR="00F5141F" w14:paraId="00B588B7" w14:textId="77777777" w:rsidTr="00F854FF">
        <w:tc>
          <w:tcPr>
            <w:tcW w:w="686" w:type="dxa"/>
            <w:vAlign w:val="center"/>
          </w:tcPr>
          <w:p w14:paraId="6E75D6D4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9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9BF734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polowe z belką PSP (pomocniczy strumień powietrza), w tym opryskiwacze rzędowe</w:t>
            </w:r>
          </w:p>
        </w:tc>
      </w:tr>
      <w:tr w:rsidR="00F5141F" w14:paraId="193F71B1" w14:textId="77777777" w:rsidTr="00F854FF">
        <w:tc>
          <w:tcPr>
            <w:tcW w:w="686" w:type="dxa"/>
            <w:vAlign w:val="center"/>
          </w:tcPr>
          <w:p w14:paraId="4F4A90DF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AA4A44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Sadownicze opryskiwacze recyrkulacyjne z odzyskiwaniem cieczy użytkowej (tunelowe, kolektorowe, reflektorowe)</w:t>
            </w:r>
          </w:p>
        </w:tc>
      </w:tr>
      <w:tr w:rsidR="00F5141F" w14:paraId="2D25319A" w14:textId="77777777" w:rsidTr="00F854FF">
        <w:tc>
          <w:tcPr>
            <w:tcW w:w="686" w:type="dxa"/>
            <w:vAlign w:val="center"/>
          </w:tcPr>
          <w:p w14:paraId="31F95FCE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6DD26C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polowe z systemami zapobiegającymi nakładaniu środków ochrony roślin (</w:t>
            </w:r>
            <w:r>
              <w:rPr>
                <w:rFonts w:cs="Arial"/>
                <w:i/>
                <w:sz w:val="22"/>
                <w:szCs w:val="22"/>
              </w:rPr>
              <w:t>nakładki</w:t>
            </w:r>
            <w:r>
              <w:rPr>
                <w:rFonts w:cs="Arial"/>
                <w:sz w:val="22"/>
                <w:szCs w:val="22"/>
              </w:rPr>
              <w:t>) i ich nierównomiernemu nanoszeniu na łukowych odcinkach pola</w:t>
            </w:r>
          </w:p>
        </w:tc>
      </w:tr>
      <w:tr w:rsidR="00F5141F" w14:paraId="48C9E9FC" w14:textId="77777777" w:rsidTr="00F854FF">
        <w:tc>
          <w:tcPr>
            <w:tcW w:w="686" w:type="dxa"/>
            <w:vAlign w:val="center"/>
          </w:tcPr>
          <w:p w14:paraId="06ECB937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28A256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sadownicze wielogardzielowe z kierowanym strumieniem powietrza</w:t>
            </w:r>
          </w:p>
        </w:tc>
      </w:tr>
      <w:tr w:rsidR="00F5141F" w14:paraId="2CEB000E" w14:textId="77777777" w:rsidTr="00F854FF">
        <w:tc>
          <w:tcPr>
            <w:tcW w:w="686" w:type="dxa"/>
            <w:vAlign w:val="center"/>
          </w:tcPr>
          <w:p w14:paraId="05225546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12E010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sensorowe do selektywnego opryskiwania upraw sadowniczych i polowych</w:t>
            </w:r>
          </w:p>
        </w:tc>
      </w:tr>
      <w:tr w:rsidR="00F5141F" w14:paraId="4DC7FB14" w14:textId="77777777" w:rsidTr="00F854FF">
        <w:tc>
          <w:tcPr>
            <w:tcW w:w="686" w:type="dxa"/>
            <w:vAlign w:val="center"/>
          </w:tcPr>
          <w:p w14:paraId="4E6DD2A1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636578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sadownicze z asymetryczną regulacją wydajności strumienia powietrza zdalnie z miejsca operatora</w:t>
            </w:r>
          </w:p>
        </w:tc>
      </w:tr>
      <w:tr w:rsidR="00F5141F" w14:paraId="1D7741BE" w14:textId="77777777" w:rsidTr="00F854FF">
        <w:tc>
          <w:tcPr>
            <w:tcW w:w="686" w:type="dxa"/>
            <w:vAlign w:val="center"/>
          </w:tcPr>
          <w:p w14:paraId="0BF81AD7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82A6526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z głowicami dwuczynnikowymi</w:t>
            </w:r>
          </w:p>
        </w:tc>
      </w:tr>
      <w:tr w:rsidR="00F5141F" w14:paraId="2926A09D" w14:textId="77777777" w:rsidTr="00F854FF">
        <w:tc>
          <w:tcPr>
            <w:tcW w:w="686" w:type="dxa"/>
            <w:vAlign w:val="center"/>
          </w:tcPr>
          <w:p w14:paraId="0321CED3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3081BF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rzędowe, pasowe i osłonowe stosowane w uprawach polowych, warzywniczych, szkółkarskich lub plantacjach owoców miękkich</w:t>
            </w:r>
          </w:p>
        </w:tc>
      </w:tr>
      <w:tr w:rsidR="00F5141F" w14:paraId="5B6B0B4B" w14:textId="77777777" w:rsidTr="00F854FF">
        <w:tc>
          <w:tcPr>
            <w:tcW w:w="686" w:type="dxa"/>
            <w:vAlign w:val="center"/>
          </w:tcPr>
          <w:p w14:paraId="49EC8080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10A83B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Zaprawiarki do nasion i bulw</w:t>
            </w:r>
          </w:p>
        </w:tc>
      </w:tr>
      <w:tr w:rsidR="00F5141F" w14:paraId="0A3475DA" w14:textId="77777777" w:rsidTr="00F854FF">
        <w:tc>
          <w:tcPr>
            <w:tcW w:w="686" w:type="dxa"/>
            <w:vAlign w:val="center"/>
          </w:tcPr>
          <w:p w14:paraId="349D2EF6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D1F70BB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Chwastowniki, aeratory polowe i łąkowe</w:t>
            </w:r>
          </w:p>
        </w:tc>
      </w:tr>
      <w:tr w:rsidR="00F5141F" w14:paraId="6C94544F" w14:textId="77777777" w:rsidTr="00F854FF">
        <w:tc>
          <w:tcPr>
            <w:tcW w:w="686" w:type="dxa"/>
            <w:vAlign w:val="center"/>
          </w:tcPr>
          <w:p w14:paraId="1999DD5A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9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ECD7F2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Pielniki do upraw międzyrzędowych, w tym z doglebowymi aplikatorami nawozów, mikroelementów lub biopreparatów</w:t>
            </w:r>
          </w:p>
        </w:tc>
      </w:tr>
      <w:tr w:rsidR="00F5141F" w14:paraId="7F9B1D02" w14:textId="77777777" w:rsidTr="00F854FF">
        <w:tc>
          <w:tcPr>
            <w:tcW w:w="686" w:type="dxa"/>
            <w:vAlign w:val="center"/>
          </w:tcPr>
          <w:p w14:paraId="117343AD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DF809C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Pielniki boczne do sadów</w:t>
            </w:r>
          </w:p>
        </w:tc>
      </w:tr>
      <w:tr w:rsidR="00F5141F" w14:paraId="06B9732F" w14:textId="77777777" w:rsidTr="00F854FF">
        <w:tc>
          <w:tcPr>
            <w:tcW w:w="686" w:type="dxa"/>
            <w:vAlign w:val="center"/>
          </w:tcPr>
          <w:p w14:paraId="7CB4C524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DFBFA2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Pielniki termiczno-płomieniowe (</w:t>
            </w:r>
            <w:r>
              <w:rPr>
                <w:rFonts w:cs="Arial"/>
                <w:i/>
                <w:sz w:val="22"/>
                <w:szCs w:val="22"/>
              </w:rPr>
              <w:t>termopielniki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241766DF" w14:textId="77777777" w:rsidTr="00F854FF">
        <w:tc>
          <w:tcPr>
            <w:tcW w:w="686" w:type="dxa"/>
            <w:vAlign w:val="center"/>
          </w:tcPr>
          <w:p w14:paraId="13847598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B9FFF71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Urządzenia do mechanicznego niszczenia szkodników w uprawach</w:t>
            </w:r>
          </w:p>
        </w:tc>
      </w:tr>
      <w:tr w:rsidR="00F5141F" w14:paraId="16DF7979" w14:textId="77777777" w:rsidTr="00F854FF">
        <w:tc>
          <w:tcPr>
            <w:tcW w:w="686" w:type="dxa"/>
            <w:vAlign w:val="center"/>
          </w:tcPr>
          <w:p w14:paraId="30D2442B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D8DE03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Maszyny do elektrycznego odchwaszczania (</w:t>
            </w:r>
            <w:r>
              <w:rPr>
                <w:rFonts w:cs="Arial"/>
                <w:i/>
                <w:sz w:val="22"/>
                <w:szCs w:val="22"/>
              </w:rPr>
              <w:t>pielenia</w:t>
            </w:r>
            <w:r>
              <w:rPr>
                <w:rFonts w:cs="Arial"/>
                <w:sz w:val="22"/>
                <w:szCs w:val="22"/>
              </w:rPr>
              <w:t>) i desykacji upraw</w:t>
            </w:r>
          </w:p>
        </w:tc>
      </w:tr>
      <w:tr w:rsidR="00F5141F" w14:paraId="407AC45A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1643C21E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Budowle i urządzenia do poprawy gospodarowania wodą</w:t>
            </w:r>
          </w:p>
        </w:tc>
      </w:tr>
      <w:tr w:rsidR="00F5141F" w14:paraId="21C1DA5D" w14:textId="77777777" w:rsidTr="00F854FF">
        <w:tc>
          <w:tcPr>
            <w:tcW w:w="686" w:type="dxa"/>
            <w:vAlign w:val="center"/>
          </w:tcPr>
          <w:p w14:paraId="40CB872A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B0D214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naziemne zbiorniki do retencji wody</w:t>
            </w:r>
          </w:p>
        </w:tc>
      </w:tr>
      <w:tr w:rsidR="00F5141F" w14:paraId="0BAC0F0D" w14:textId="77777777" w:rsidTr="00F854FF">
        <w:tc>
          <w:tcPr>
            <w:tcW w:w="686" w:type="dxa"/>
            <w:vAlign w:val="center"/>
          </w:tcPr>
          <w:p w14:paraId="24E2DF27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E97ABF1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Podziemne zbiorniki do retencji wody</w:t>
            </w:r>
          </w:p>
        </w:tc>
      </w:tr>
      <w:tr w:rsidR="00F5141F" w14:paraId="633D17AE" w14:textId="77777777" w:rsidTr="00F854FF">
        <w:tc>
          <w:tcPr>
            <w:tcW w:w="686" w:type="dxa"/>
            <w:vAlign w:val="center"/>
          </w:tcPr>
          <w:p w14:paraId="62CA18AC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E216C1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Instalacje do pozyskiwania i zagospodarowania wody deszczowej</w:t>
            </w:r>
          </w:p>
        </w:tc>
      </w:tr>
      <w:tr w:rsidR="00F5141F" w14:paraId="3261BCA8" w14:textId="77777777" w:rsidTr="00F854FF">
        <w:tc>
          <w:tcPr>
            <w:tcW w:w="686" w:type="dxa"/>
            <w:vAlign w:val="center"/>
          </w:tcPr>
          <w:p w14:paraId="39C26054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0F6427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 odzysku wody z mycia urządzeń udojowych</w:t>
            </w:r>
          </w:p>
        </w:tc>
      </w:tr>
      <w:tr w:rsidR="00F5141F" w14:paraId="58AB4C9E" w14:textId="77777777" w:rsidTr="00F854FF">
        <w:tc>
          <w:tcPr>
            <w:tcW w:w="686" w:type="dxa"/>
            <w:vAlign w:val="center"/>
          </w:tcPr>
          <w:p w14:paraId="6A8F4D9F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6A1CFB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Systemy lub urządzenia do ponownego wykorzystania, filtrowania lub uzdatniania wody</w:t>
            </w:r>
          </w:p>
        </w:tc>
      </w:tr>
      <w:tr w:rsidR="00F5141F" w14:paraId="2D13CBEE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3EA723C3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do uprawy gleby i siewu</w:t>
            </w:r>
          </w:p>
        </w:tc>
      </w:tr>
      <w:tr w:rsidR="00F5141F" w14:paraId="727B8227" w14:textId="77777777" w:rsidTr="00F854FF">
        <w:tc>
          <w:tcPr>
            <w:tcW w:w="686" w:type="dxa"/>
            <w:vAlign w:val="center"/>
          </w:tcPr>
          <w:p w14:paraId="6B832600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155C537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Narzędzia i maszyny do głębokiej uprawy bezorkowej</w:t>
            </w:r>
          </w:p>
        </w:tc>
      </w:tr>
      <w:tr w:rsidR="00F5141F" w14:paraId="05C5AED2" w14:textId="77777777" w:rsidTr="00F854FF">
        <w:tc>
          <w:tcPr>
            <w:tcW w:w="686" w:type="dxa"/>
            <w:vAlign w:val="center"/>
          </w:tcPr>
          <w:p w14:paraId="073D14B2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D4FB453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Agregat do siewu bezpośredniego (</w:t>
            </w:r>
            <w:r>
              <w:rPr>
                <w:rFonts w:cs="Arial"/>
                <w:i/>
                <w:sz w:val="22"/>
                <w:szCs w:val="22"/>
              </w:rPr>
              <w:t>bezorkowa uprawa gleby</w:t>
            </w:r>
            <w:r>
              <w:rPr>
                <w:rFonts w:cs="Arial"/>
                <w:sz w:val="22"/>
                <w:szCs w:val="22"/>
              </w:rPr>
              <w:t>), w tym do siewu w mulcz</w:t>
            </w:r>
          </w:p>
        </w:tc>
      </w:tr>
      <w:tr w:rsidR="00F5141F" w14:paraId="579983CA" w14:textId="77777777" w:rsidTr="00F854FF">
        <w:tc>
          <w:tcPr>
            <w:tcW w:w="686" w:type="dxa"/>
            <w:vAlign w:val="center"/>
          </w:tcPr>
          <w:p w14:paraId="0BD05987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3073C1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Brony talerzowe do wymieszania obornika z glebą</w:t>
            </w:r>
          </w:p>
        </w:tc>
      </w:tr>
      <w:tr w:rsidR="00F5141F" w14:paraId="7059A7BF" w14:textId="77777777" w:rsidTr="00F854FF">
        <w:tc>
          <w:tcPr>
            <w:tcW w:w="686" w:type="dxa"/>
            <w:vAlign w:val="center"/>
          </w:tcPr>
          <w:p w14:paraId="3761CE20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E2D712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Wał posiewny</w:t>
            </w:r>
          </w:p>
        </w:tc>
      </w:tr>
      <w:tr w:rsidR="00F5141F" w14:paraId="6FD1C2CC" w14:textId="77777777" w:rsidTr="00F854FF">
        <w:tc>
          <w:tcPr>
            <w:tcW w:w="686" w:type="dxa"/>
            <w:vAlign w:val="center"/>
          </w:tcPr>
          <w:p w14:paraId="3A854366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577610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Siewniki do poplonu i trawy</w:t>
            </w:r>
          </w:p>
        </w:tc>
      </w:tr>
      <w:tr w:rsidR="00F5141F" w14:paraId="57758705" w14:textId="77777777" w:rsidTr="00F854FF">
        <w:tc>
          <w:tcPr>
            <w:tcW w:w="686" w:type="dxa"/>
            <w:vAlign w:val="center"/>
          </w:tcPr>
          <w:p w14:paraId="5D2AFEF9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58481D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Mulczery (</w:t>
            </w:r>
            <w:r>
              <w:rPr>
                <w:rFonts w:cs="Arial"/>
                <w:i/>
                <w:sz w:val="22"/>
                <w:szCs w:val="22"/>
              </w:rPr>
              <w:t>rozdrabniacze polowe</w:t>
            </w:r>
            <w:r>
              <w:rPr>
                <w:rFonts w:cs="Arial"/>
                <w:sz w:val="22"/>
                <w:szCs w:val="22"/>
              </w:rPr>
              <w:t>) przygotowujące mulcz ze słomy oraz z roślin uprawianych jako śródplony lub międzyplony</w:t>
            </w:r>
          </w:p>
        </w:tc>
      </w:tr>
      <w:tr w:rsidR="00F5141F" w14:paraId="19276D18" w14:textId="77777777" w:rsidTr="00F854FF">
        <w:tc>
          <w:tcPr>
            <w:tcW w:w="686" w:type="dxa"/>
            <w:vAlign w:val="center"/>
          </w:tcPr>
          <w:p w14:paraId="52C99EF6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BE41C8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Maszyny do ściółkowania gleby w polowych uprawach ogrodniczych</w:t>
            </w:r>
          </w:p>
        </w:tc>
      </w:tr>
      <w:tr w:rsidR="00F5141F" w14:paraId="2AC8E7A6" w14:textId="77777777" w:rsidTr="00F854FF">
        <w:tc>
          <w:tcPr>
            <w:tcW w:w="686" w:type="dxa"/>
            <w:vAlign w:val="center"/>
          </w:tcPr>
          <w:p w14:paraId="1890E379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97363D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Rozdrabniacze łęcin</w:t>
            </w:r>
          </w:p>
        </w:tc>
      </w:tr>
      <w:tr w:rsidR="00F5141F" w14:paraId="51A33108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786B90E9" w14:textId="77777777" w:rsidR="00F5141F" w:rsidRDefault="00F5141F">
            <w:pPr>
              <w:pStyle w:val="Akapitzlist"/>
              <w:spacing w:before="120" w:line="312" w:lineRule="auto"/>
              <w:ind w:hanging="837"/>
              <w:contextualSpacing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i urządzenia do uprawy, pielęgnacji i zbioru biomasy z trwałych użytków zielonych</w:t>
            </w:r>
          </w:p>
        </w:tc>
      </w:tr>
      <w:tr w:rsidR="00F5141F" w14:paraId="7124DF6C" w14:textId="77777777" w:rsidTr="00F854FF">
        <w:tc>
          <w:tcPr>
            <w:tcW w:w="686" w:type="dxa"/>
            <w:vAlign w:val="center"/>
          </w:tcPr>
          <w:p w14:paraId="7C9CD971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84EC69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Pługi łąkowe</w:t>
            </w:r>
          </w:p>
        </w:tc>
      </w:tr>
      <w:tr w:rsidR="00F5141F" w14:paraId="4E512359" w14:textId="77777777" w:rsidTr="00F854FF">
        <w:tc>
          <w:tcPr>
            <w:tcW w:w="686" w:type="dxa"/>
            <w:vAlign w:val="center"/>
          </w:tcPr>
          <w:p w14:paraId="2E9C3343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9676316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Glebogryzarki stosowane do uprawy trwałych użytków zielonych</w:t>
            </w:r>
          </w:p>
        </w:tc>
      </w:tr>
      <w:tr w:rsidR="00F5141F" w14:paraId="1AC77567" w14:textId="77777777" w:rsidTr="00F854FF">
        <w:tc>
          <w:tcPr>
            <w:tcW w:w="686" w:type="dxa"/>
            <w:vAlign w:val="center"/>
          </w:tcPr>
          <w:p w14:paraId="19C5FDCD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BA66D9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Wały i włóki łąkowe</w:t>
            </w:r>
          </w:p>
        </w:tc>
      </w:tr>
      <w:tr w:rsidR="00F5141F" w14:paraId="43E2368F" w14:textId="77777777" w:rsidTr="00F854FF">
        <w:tc>
          <w:tcPr>
            <w:tcW w:w="686" w:type="dxa"/>
            <w:vAlign w:val="center"/>
          </w:tcPr>
          <w:p w14:paraId="70EFBCB1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826CF0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Kosiarki</w:t>
            </w:r>
          </w:p>
        </w:tc>
      </w:tr>
      <w:tr w:rsidR="00F5141F" w14:paraId="11BDAE3F" w14:textId="77777777" w:rsidTr="00F854FF">
        <w:tc>
          <w:tcPr>
            <w:tcW w:w="686" w:type="dxa"/>
            <w:vAlign w:val="center"/>
          </w:tcPr>
          <w:p w14:paraId="5853EA0F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64720A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Maszyny do obróbki skoszonej zielonki</w:t>
            </w:r>
          </w:p>
        </w:tc>
      </w:tr>
      <w:tr w:rsidR="00F5141F" w14:paraId="57D8EEAE" w14:textId="77777777" w:rsidTr="00F854FF">
        <w:tc>
          <w:tcPr>
            <w:tcW w:w="686" w:type="dxa"/>
            <w:vAlign w:val="center"/>
          </w:tcPr>
          <w:p w14:paraId="34D2641B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65722A6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Prasy zbierające zwijające wykorzystywane do zbioru z trwałych użytków zielonych</w:t>
            </w:r>
          </w:p>
        </w:tc>
      </w:tr>
      <w:tr w:rsidR="00F5141F" w14:paraId="0A99E2F1" w14:textId="77777777" w:rsidTr="00F854FF">
        <w:tc>
          <w:tcPr>
            <w:tcW w:w="686" w:type="dxa"/>
            <w:vAlign w:val="center"/>
          </w:tcPr>
          <w:p w14:paraId="384961C7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238DD97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Prasy zbierające wielkogabarytowe wykorzystywane do zbioru z trwałych użytków zielonych</w:t>
            </w:r>
          </w:p>
        </w:tc>
      </w:tr>
      <w:tr w:rsidR="00F5141F" w14:paraId="2F15C2A2" w14:textId="77777777" w:rsidTr="00F854FF">
        <w:tc>
          <w:tcPr>
            <w:tcW w:w="686" w:type="dxa"/>
            <w:vAlign w:val="center"/>
          </w:tcPr>
          <w:p w14:paraId="4CA3FF68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A8A1A0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Prasoowijarki do zbioru z trwałych użytków zielonych</w:t>
            </w:r>
          </w:p>
        </w:tc>
      </w:tr>
      <w:tr w:rsidR="00F5141F" w14:paraId="241EC51D" w14:textId="77777777" w:rsidTr="00F854FF">
        <w:tc>
          <w:tcPr>
            <w:tcW w:w="686" w:type="dxa"/>
            <w:vAlign w:val="center"/>
          </w:tcPr>
          <w:p w14:paraId="70D881E3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CFBD4C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Owijarki wykorzystywane do zbioru z trwałych użytków zielonych</w:t>
            </w:r>
          </w:p>
        </w:tc>
      </w:tr>
      <w:tr w:rsidR="00F5141F" w14:paraId="63DEF509" w14:textId="77777777" w:rsidTr="00F854FF">
        <w:tc>
          <w:tcPr>
            <w:tcW w:w="686" w:type="dxa"/>
            <w:vAlign w:val="center"/>
          </w:tcPr>
          <w:p w14:paraId="4B7CB5D0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A57C2F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Prasy silosujące do zakiszania siana w rękawach foliowych</w:t>
            </w:r>
          </w:p>
        </w:tc>
      </w:tr>
      <w:tr w:rsidR="00F5141F" w14:paraId="5A4A06F6" w14:textId="77777777" w:rsidTr="00F854FF">
        <w:tc>
          <w:tcPr>
            <w:tcW w:w="686" w:type="dxa"/>
            <w:vAlign w:val="center"/>
          </w:tcPr>
          <w:p w14:paraId="7B6B57C5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0132A4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Sieczkarnie ciągnikowe z zespołem podbierającym</w:t>
            </w:r>
          </w:p>
        </w:tc>
      </w:tr>
      <w:tr w:rsidR="00F5141F" w14:paraId="05A4CACD" w14:textId="77777777" w:rsidTr="00F854FF">
        <w:tc>
          <w:tcPr>
            <w:tcW w:w="686" w:type="dxa"/>
            <w:vAlign w:val="center"/>
          </w:tcPr>
          <w:p w14:paraId="64FA0067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5EE64F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Adapter podbierający do sieczkarni samobieżnych</w:t>
            </w:r>
          </w:p>
        </w:tc>
      </w:tr>
      <w:tr w:rsidR="00F5141F" w14:paraId="450EF21C" w14:textId="77777777" w:rsidTr="00F854FF">
        <w:tc>
          <w:tcPr>
            <w:tcW w:w="686" w:type="dxa"/>
            <w:vAlign w:val="center"/>
          </w:tcPr>
          <w:p w14:paraId="1E04D73E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AC224E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Adapter-kosiarka do sieczkarni samobieżnych</w:t>
            </w:r>
          </w:p>
        </w:tc>
      </w:tr>
      <w:tr w:rsidR="00F5141F" w14:paraId="6EBF7B5E" w14:textId="77777777" w:rsidTr="00F854FF">
        <w:tc>
          <w:tcPr>
            <w:tcW w:w="686" w:type="dxa"/>
            <w:vAlign w:val="center"/>
          </w:tcPr>
          <w:p w14:paraId="696AF27D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6E588D7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Przyczepy zbierające (</w:t>
            </w:r>
            <w:r>
              <w:rPr>
                <w:rFonts w:cs="Arial"/>
                <w:i/>
                <w:sz w:val="22"/>
                <w:szCs w:val="22"/>
              </w:rPr>
              <w:t>samozaładowcze</w:t>
            </w:r>
            <w:r>
              <w:rPr>
                <w:rFonts w:cs="Arial"/>
                <w:sz w:val="22"/>
                <w:szCs w:val="22"/>
              </w:rPr>
              <w:t>) do zbioru podsuszonej zielonki wyposażone w noże docinające</w:t>
            </w:r>
          </w:p>
        </w:tc>
      </w:tr>
      <w:tr w:rsidR="00F5141F" w14:paraId="3052810D" w14:textId="77777777" w:rsidTr="00F854FF">
        <w:tc>
          <w:tcPr>
            <w:tcW w:w="686" w:type="dxa"/>
            <w:vAlign w:val="center"/>
          </w:tcPr>
          <w:p w14:paraId="42ECA821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BFAD1E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Platformy do bel (</w:t>
            </w:r>
            <w:r>
              <w:rPr>
                <w:rFonts w:cs="Arial"/>
                <w:i/>
                <w:sz w:val="22"/>
                <w:szCs w:val="22"/>
              </w:rPr>
              <w:t>przyczepy platformowe</w:t>
            </w:r>
            <w:r>
              <w:rPr>
                <w:rFonts w:cs="Arial"/>
                <w:sz w:val="22"/>
                <w:szCs w:val="22"/>
              </w:rPr>
              <w:t>) do zwózki bel siana i zielonek</w:t>
            </w:r>
          </w:p>
        </w:tc>
      </w:tr>
      <w:tr w:rsidR="00F5141F" w14:paraId="6B7FAB2E" w14:textId="77777777" w:rsidTr="00F854FF">
        <w:tc>
          <w:tcPr>
            <w:tcW w:w="686" w:type="dxa"/>
            <w:vAlign w:val="center"/>
          </w:tcPr>
          <w:p w14:paraId="682DA12B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98CD97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Przyczepy objętościowe do zwózki zielonek z trwałych użytków zielonych</w:t>
            </w:r>
          </w:p>
        </w:tc>
      </w:tr>
      <w:tr w:rsidR="00F5141F" w14:paraId="7B4A69CB" w14:textId="77777777" w:rsidTr="00F854FF">
        <w:tc>
          <w:tcPr>
            <w:tcW w:w="686" w:type="dxa"/>
            <w:vAlign w:val="center"/>
          </w:tcPr>
          <w:p w14:paraId="1BD6F4B5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07673E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Maszyny i narzędzia do ugniatania oraz formowania zielonki w silosie lub na pryzmie</w:t>
            </w:r>
          </w:p>
        </w:tc>
      </w:tr>
      <w:tr w:rsidR="00F5141F" w14:paraId="7E26DEE7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70C98602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Inne</w:t>
            </w:r>
          </w:p>
        </w:tc>
      </w:tr>
      <w:tr w:rsidR="00F5141F" w14:paraId="57F0302D" w14:textId="77777777" w:rsidTr="00F854FF">
        <w:tc>
          <w:tcPr>
            <w:tcW w:w="686" w:type="dxa"/>
            <w:vAlign w:val="center"/>
          </w:tcPr>
          <w:p w14:paraId="34423E94" w14:textId="77777777" w:rsidR="00F5141F" w:rsidRDefault="00277899" w:rsidP="00AD3AC0">
            <w:pPr>
              <w:spacing w:after="0" w:line="312" w:lineRule="auto"/>
              <w:ind w:left="-1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F6637">
              <w:rPr>
                <w:rFonts w:cs="Arial"/>
                <w:sz w:val="22"/>
                <w:szCs w:val="22"/>
              </w:rPr>
              <w:t>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C67749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Maszyny i urządzenia do pielęgnacji zadrzewień i zakrzewień śródpolnych</w:t>
            </w:r>
          </w:p>
        </w:tc>
      </w:tr>
      <w:tr w:rsidR="00F5141F" w14:paraId="2DDF49FF" w14:textId="77777777" w:rsidTr="00F854FF">
        <w:tc>
          <w:tcPr>
            <w:tcW w:w="686" w:type="dxa"/>
            <w:vAlign w:val="center"/>
          </w:tcPr>
          <w:p w14:paraId="34750318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F6637">
              <w:rPr>
                <w:rFonts w:cs="Arial"/>
                <w:sz w:val="22"/>
                <w:szCs w:val="22"/>
              </w:rPr>
              <w:t>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80473E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Sadownicze rozdrabniacze gałęzi</w:t>
            </w:r>
          </w:p>
        </w:tc>
      </w:tr>
      <w:tr w:rsidR="00F5141F" w14:paraId="652E03CD" w14:textId="77777777" w:rsidTr="00F854FF">
        <w:tc>
          <w:tcPr>
            <w:tcW w:w="686" w:type="dxa"/>
            <w:vAlign w:val="center"/>
          </w:tcPr>
          <w:p w14:paraId="6A2696BF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F6637">
              <w:rPr>
                <w:rFonts w:cs="Arial"/>
                <w:sz w:val="22"/>
                <w:szCs w:val="22"/>
              </w:rPr>
              <w:t>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57218CB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Systemy siatek przeciwgradowych</w:t>
            </w:r>
          </w:p>
        </w:tc>
      </w:tr>
      <w:tr w:rsidR="00F5141F" w14:paraId="5A90605C" w14:textId="77777777" w:rsidTr="00F854FF">
        <w:tc>
          <w:tcPr>
            <w:tcW w:w="686" w:type="dxa"/>
            <w:vAlign w:val="center"/>
          </w:tcPr>
          <w:p w14:paraId="3154CA6E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F6637">
              <w:rPr>
                <w:rFonts w:cs="Arial"/>
                <w:sz w:val="22"/>
                <w:szCs w:val="22"/>
              </w:rPr>
              <w:t>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CE6BA93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Stanowiska bioremediacyjne do pozostałości środków ochrony roślin</w:t>
            </w:r>
          </w:p>
        </w:tc>
      </w:tr>
      <w:tr w:rsidR="00F5141F" w14:paraId="1A02F8CB" w14:textId="77777777" w:rsidTr="00F854FF">
        <w:tc>
          <w:tcPr>
            <w:tcW w:w="686" w:type="dxa"/>
            <w:vAlign w:val="center"/>
          </w:tcPr>
          <w:p w14:paraId="6FCD83C8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F6637">
              <w:rPr>
                <w:rFonts w:cs="Arial"/>
                <w:sz w:val="22"/>
                <w:szCs w:val="22"/>
              </w:rPr>
              <w:t>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A45921B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Stanowiska do napełniania i mycia opryskiwaczy wyposażone w instalację do zbierania popłuczyn</w:t>
            </w:r>
          </w:p>
        </w:tc>
      </w:tr>
      <w:tr w:rsidR="00F5141F" w14:paraId="03A5D2A9" w14:textId="77777777" w:rsidTr="00F854FF">
        <w:trPr>
          <w:trHeight w:val="463"/>
        </w:trPr>
        <w:tc>
          <w:tcPr>
            <w:tcW w:w="686" w:type="dxa"/>
            <w:vAlign w:val="center"/>
          </w:tcPr>
          <w:p w14:paraId="7F0F3532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2F6637">
              <w:rPr>
                <w:rFonts w:cs="Arial"/>
                <w:sz w:val="22"/>
                <w:szCs w:val="22"/>
              </w:rPr>
              <w:t>09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578BAE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Stanowiska do oczyszczania wody z zanieczyszczeń chemicznych</w:t>
            </w:r>
          </w:p>
        </w:tc>
      </w:tr>
      <w:tr w:rsidR="00F5141F" w14:paraId="0D413282" w14:textId="77777777" w:rsidTr="00F854FF">
        <w:tc>
          <w:tcPr>
            <w:tcW w:w="686" w:type="dxa"/>
            <w:vAlign w:val="center"/>
          </w:tcPr>
          <w:p w14:paraId="0B8F421D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1E8062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Stanowiska do dehydratacji płynnych pozostałości środków ochrony roślin</w:t>
            </w:r>
          </w:p>
        </w:tc>
      </w:tr>
      <w:tr w:rsidR="00F5141F" w14:paraId="304E1AE3" w14:textId="77777777" w:rsidTr="00F854FF">
        <w:tc>
          <w:tcPr>
            <w:tcW w:w="686" w:type="dxa"/>
            <w:vAlign w:val="center"/>
          </w:tcPr>
          <w:p w14:paraId="193B5003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3795211" w14:textId="77777777" w:rsidR="00F5141F" w:rsidRDefault="00F5141F" w:rsidP="005D1364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Osłony zapobiegające znoszeniu cieczy opryskowej poza strefę opryskiwania</w:t>
            </w:r>
          </w:p>
        </w:tc>
      </w:tr>
      <w:tr w:rsidR="00F5141F" w14:paraId="7E72F27F" w14:textId="77777777" w:rsidTr="00F854FF">
        <w:tc>
          <w:tcPr>
            <w:tcW w:w="686" w:type="dxa"/>
            <w:vAlign w:val="center"/>
          </w:tcPr>
          <w:p w14:paraId="3F6A3F98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A168ED8" w14:textId="77777777" w:rsidR="00EF22DE" w:rsidRDefault="00F5141F" w:rsidP="00EF22DE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Sprzęt do mycia budynków inwentarskich, hal produkcyjnych oraz urządzeń, maszyn rolniczych i pojazdów rolniczych</w:t>
            </w:r>
          </w:p>
        </w:tc>
      </w:tr>
    </w:tbl>
    <w:p w14:paraId="1ACDDFE9" w14:textId="77777777" w:rsidR="00055EFD" w:rsidRDefault="00055EFD">
      <w:r>
        <w:rPr>
          <w:rFonts w:cs="Arial"/>
          <w:sz w:val="22"/>
          <w:szCs w:val="22"/>
        </w:rPr>
        <w:t>*</w:t>
      </w:r>
      <w:r w:rsidRPr="00EF22DE">
        <w:rPr>
          <w:rFonts w:cs="Arial"/>
          <w:i/>
          <w:sz w:val="22"/>
          <w:szCs w:val="22"/>
        </w:rPr>
        <w:t xml:space="preserve"> Nie wspiera się w zakresie chowu lub hodowli bydła lub świń</w:t>
      </w:r>
    </w:p>
    <w:p w14:paraId="6713A52A" w14:textId="77777777" w:rsidR="00055EFD" w:rsidRDefault="00055EFD">
      <w:pPr>
        <w:spacing w:after="0" w:line="240" w:lineRule="auto"/>
        <w:jc w:val="left"/>
        <w:rPr>
          <w:rFonts w:eastAsiaTheme="majorEastAsia" w:cs="Arial"/>
          <w:b/>
          <w:bCs/>
          <w:sz w:val="32"/>
          <w:szCs w:val="32"/>
        </w:rPr>
      </w:pPr>
      <w:bookmarkStart w:id="44" w:name="_Hlk123726650"/>
      <w:bookmarkEnd w:id="6"/>
      <w:r>
        <w:br w:type="page"/>
      </w:r>
    </w:p>
    <w:p w14:paraId="77B42CF2" w14:textId="77777777" w:rsidR="003153F4" w:rsidRDefault="00831280" w:rsidP="001C4FA3">
      <w:pPr>
        <w:pStyle w:val="Nagwek1"/>
      </w:pPr>
      <w:bookmarkStart w:id="45" w:name="_Toc162272220"/>
      <w:r>
        <w:t>Załącznik 2. Wykaz upraw ogrodniczych</w:t>
      </w:r>
      <w:bookmarkEnd w:id="45"/>
    </w:p>
    <w:bookmarkEnd w:id="44"/>
    <w:p w14:paraId="562D474F" w14:textId="77777777" w:rsidR="003153F4" w:rsidRDefault="003153F4">
      <w:pPr>
        <w:rPr>
          <w:ins w:id="46" w:author="Agnieszka Kościaniuk" w:date="2024-07-31T08:23:00Z"/>
        </w:rPr>
      </w:pPr>
    </w:p>
    <w:tbl>
      <w:tblPr>
        <w:tblW w:w="5472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929"/>
      </w:tblGrid>
      <w:tr w:rsidR="007B3672" w:rsidRPr="0042316F" w14:paraId="2E7E9FCE" w14:textId="77777777" w:rsidTr="007B3672">
        <w:trPr>
          <w:trHeight w:val="300"/>
        </w:trPr>
        <w:tc>
          <w:tcPr>
            <w:tcW w:w="498" w:type="pct"/>
          </w:tcPr>
          <w:p w14:paraId="3E93BCA1" w14:textId="015EEF05" w:rsidR="007B3672" w:rsidRPr="000F02C3" w:rsidRDefault="007B3672" w:rsidP="007B3672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502" w:type="pct"/>
          </w:tcPr>
          <w:p w14:paraId="2215843B" w14:textId="21D0A25C" w:rsidR="007B3672" w:rsidRPr="000F02C3" w:rsidRDefault="007B3672" w:rsidP="001D0B5B">
            <w:pPr>
              <w:spacing w:after="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 w:rsidRPr="000F02C3">
              <w:rPr>
                <w:rFonts w:cs="Arial"/>
                <w:b/>
                <w:color w:val="000000"/>
                <w:sz w:val="22"/>
                <w:szCs w:val="22"/>
              </w:rPr>
              <w:t>Gatunek rośliny uprawowej</w:t>
            </w:r>
          </w:p>
        </w:tc>
      </w:tr>
      <w:tr w:rsidR="001D0B5B" w:rsidRPr="0042316F" w14:paraId="3FB4472A" w14:textId="77777777" w:rsidTr="009A0184">
        <w:trPr>
          <w:trHeight w:val="300"/>
        </w:trPr>
        <w:tc>
          <w:tcPr>
            <w:tcW w:w="498" w:type="pct"/>
          </w:tcPr>
          <w:p w14:paraId="4AC5698B" w14:textId="25F945BF" w:rsidR="001D0B5B" w:rsidRPr="002B0485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26ECCD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agrest </w:t>
            </w:r>
            <w:r w:rsidRPr="00057A56">
              <w:rPr>
                <w:rFonts w:cs="Arial"/>
                <w:color w:val="000000"/>
                <w:sz w:val="22"/>
                <w:szCs w:val="22"/>
              </w:rPr>
              <w:t>(</w:t>
            </w:r>
            <w:r w:rsidRPr="001224EC">
              <w:rPr>
                <w:rFonts w:cs="Arial"/>
                <w:iCs/>
                <w:color w:val="000000"/>
                <w:sz w:val="22"/>
                <w:szCs w:val="22"/>
              </w:rPr>
              <w:t>porzeczka agrest</w:t>
            </w:r>
            <w:r w:rsidRPr="00057A56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28ED40CF" w14:textId="77777777" w:rsidTr="009A0184">
        <w:trPr>
          <w:trHeight w:val="300"/>
        </w:trPr>
        <w:tc>
          <w:tcPr>
            <w:tcW w:w="498" w:type="pct"/>
          </w:tcPr>
          <w:p w14:paraId="021AFCE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</w:tcPr>
          <w:p w14:paraId="60654AA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8869F2">
              <w:rPr>
                <w:rFonts w:cs="Arial"/>
                <w:color w:val="0070C0"/>
                <w:sz w:val="22"/>
                <w:szCs w:val="22"/>
              </w:rPr>
              <w:t>aktinidia ostrolistna (minikiwi)</w:t>
            </w:r>
          </w:p>
        </w:tc>
      </w:tr>
      <w:tr w:rsidR="001D0B5B" w:rsidRPr="0042316F" w14:paraId="3D5C4596" w14:textId="77777777" w:rsidTr="009A0184">
        <w:trPr>
          <w:trHeight w:val="300"/>
        </w:trPr>
        <w:tc>
          <w:tcPr>
            <w:tcW w:w="498" w:type="pct"/>
          </w:tcPr>
          <w:p w14:paraId="30DC1DC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76EB68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arcydzięgiel litwor</w:t>
            </w:r>
          </w:p>
        </w:tc>
      </w:tr>
      <w:tr w:rsidR="001D0B5B" w:rsidRPr="0042316F" w14:paraId="13F197DB" w14:textId="77777777" w:rsidTr="009A0184">
        <w:trPr>
          <w:trHeight w:val="300"/>
        </w:trPr>
        <w:tc>
          <w:tcPr>
            <w:tcW w:w="498" w:type="pct"/>
          </w:tcPr>
          <w:p w14:paraId="17E6535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A185E9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aronia czarnoowocowa</w:t>
            </w:r>
          </w:p>
        </w:tc>
      </w:tr>
      <w:tr w:rsidR="001D0B5B" w:rsidRPr="0042316F" w14:paraId="333FE10B" w14:textId="77777777" w:rsidTr="009A0184">
        <w:trPr>
          <w:trHeight w:val="300"/>
        </w:trPr>
        <w:tc>
          <w:tcPr>
            <w:tcW w:w="498" w:type="pct"/>
          </w:tcPr>
          <w:p w14:paraId="365B6DAC" w14:textId="77777777" w:rsidR="001D0B5B" w:rsidRPr="002B0485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C8B336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arbuz (</w:t>
            </w:r>
            <w:r w:rsidRPr="001224EC">
              <w:rPr>
                <w:rFonts w:cs="Arial"/>
                <w:iCs/>
                <w:color w:val="000000"/>
                <w:sz w:val="22"/>
                <w:szCs w:val="22"/>
              </w:rPr>
              <w:t>kawon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40927433" w14:textId="77777777" w:rsidTr="009A0184">
        <w:trPr>
          <w:trHeight w:val="300"/>
        </w:trPr>
        <w:tc>
          <w:tcPr>
            <w:tcW w:w="498" w:type="pct"/>
          </w:tcPr>
          <w:p w14:paraId="34A928C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88D521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babka lancetowata</w:t>
            </w:r>
          </w:p>
        </w:tc>
      </w:tr>
      <w:tr w:rsidR="001D0B5B" w:rsidRPr="0042316F" w14:paraId="4B1C6432" w14:textId="77777777" w:rsidTr="009A0184">
        <w:trPr>
          <w:trHeight w:val="300"/>
        </w:trPr>
        <w:tc>
          <w:tcPr>
            <w:tcW w:w="498" w:type="pct"/>
          </w:tcPr>
          <w:p w14:paraId="4D80A570" w14:textId="77777777" w:rsidR="001D0B5B" w:rsidRPr="002B0485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B579C8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babka płesznik</w:t>
            </w:r>
          </w:p>
        </w:tc>
      </w:tr>
      <w:tr w:rsidR="001D0B5B" w:rsidRPr="0042316F" w14:paraId="66F40531" w14:textId="77777777" w:rsidTr="009A0184">
        <w:trPr>
          <w:trHeight w:val="300"/>
        </w:trPr>
        <w:tc>
          <w:tcPr>
            <w:tcW w:w="498" w:type="pct"/>
          </w:tcPr>
          <w:p w14:paraId="1B3CAFC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22F2D9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bazylia pospolita</w:t>
            </w:r>
          </w:p>
        </w:tc>
      </w:tr>
      <w:tr w:rsidR="001D0B5B" w:rsidRPr="0042316F" w14:paraId="73F1778C" w14:textId="77777777" w:rsidTr="009A0184">
        <w:trPr>
          <w:trHeight w:val="300"/>
        </w:trPr>
        <w:tc>
          <w:tcPr>
            <w:tcW w:w="498" w:type="pct"/>
          </w:tcPr>
          <w:p w14:paraId="3A7809C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A1B49F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bez czarny</w:t>
            </w:r>
          </w:p>
        </w:tc>
      </w:tr>
      <w:tr w:rsidR="001D0B5B" w:rsidRPr="0042316F" w14:paraId="60B9B0F7" w14:textId="77777777" w:rsidTr="009A0184">
        <w:trPr>
          <w:trHeight w:val="300"/>
        </w:trPr>
        <w:tc>
          <w:tcPr>
            <w:tcW w:w="498" w:type="pct"/>
          </w:tcPr>
          <w:p w14:paraId="1184288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6128D0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borówka brusznica</w:t>
            </w:r>
          </w:p>
        </w:tc>
      </w:tr>
      <w:tr w:rsidR="001D0B5B" w:rsidRPr="0042316F" w14:paraId="584A227D" w14:textId="77777777" w:rsidTr="009A0184">
        <w:trPr>
          <w:trHeight w:val="300"/>
        </w:trPr>
        <w:tc>
          <w:tcPr>
            <w:tcW w:w="498" w:type="pct"/>
          </w:tcPr>
          <w:p w14:paraId="4EC6E8F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3FE53C6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borówka niska</w:t>
            </w:r>
          </w:p>
        </w:tc>
      </w:tr>
      <w:tr w:rsidR="001D0B5B" w:rsidRPr="0042316F" w14:paraId="17CF24EE" w14:textId="77777777" w:rsidTr="009A0184">
        <w:trPr>
          <w:trHeight w:val="300"/>
        </w:trPr>
        <w:tc>
          <w:tcPr>
            <w:tcW w:w="498" w:type="pct"/>
          </w:tcPr>
          <w:p w14:paraId="2F19F9A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28BC9F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borówka wysoka i średnia</w:t>
            </w:r>
          </w:p>
        </w:tc>
      </w:tr>
      <w:tr w:rsidR="001D0B5B" w:rsidRPr="0042316F" w14:paraId="3117C741" w14:textId="77777777" w:rsidTr="009A0184">
        <w:trPr>
          <w:trHeight w:val="300"/>
        </w:trPr>
        <w:tc>
          <w:tcPr>
            <w:tcW w:w="498" w:type="pct"/>
          </w:tcPr>
          <w:p w14:paraId="00C8740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518523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bób</w:t>
            </w:r>
          </w:p>
        </w:tc>
      </w:tr>
      <w:tr w:rsidR="001D0B5B" w:rsidRPr="0042316F" w14:paraId="36217FE7" w14:textId="77777777" w:rsidTr="009A0184">
        <w:trPr>
          <w:trHeight w:val="300"/>
        </w:trPr>
        <w:tc>
          <w:tcPr>
            <w:tcW w:w="498" w:type="pct"/>
          </w:tcPr>
          <w:p w14:paraId="7843C67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B21AE1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brokuł włoski</w:t>
            </w:r>
          </w:p>
        </w:tc>
      </w:tr>
      <w:tr w:rsidR="001D0B5B" w:rsidRPr="0042316F" w14:paraId="1119A526" w14:textId="77777777" w:rsidTr="009A0184">
        <w:trPr>
          <w:trHeight w:val="300"/>
        </w:trPr>
        <w:tc>
          <w:tcPr>
            <w:tcW w:w="498" w:type="pct"/>
          </w:tcPr>
          <w:p w14:paraId="3E3493F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21C41E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brukiew jadalna</w:t>
            </w:r>
          </w:p>
        </w:tc>
      </w:tr>
      <w:tr w:rsidR="001D0B5B" w:rsidRPr="0042316F" w14:paraId="4EAA626B" w14:textId="77777777" w:rsidTr="009A0184">
        <w:trPr>
          <w:trHeight w:val="300"/>
        </w:trPr>
        <w:tc>
          <w:tcPr>
            <w:tcW w:w="498" w:type="pct"/>
          </w:tcPr>
          <w:p w14:paraId="1FE14EF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19E3D8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brzoskwinia i nektaryna</w:t>
            </w:r>
          </w:p>
        </w:tc>
      </w:tr>
      <w:tr w:rsidR="001D0B5B" w:rsidRPr="0042316F" w14:paraId="05025F1E" w14:textId="77777777" w:rsidTr="009A0184">
        <w:trPr>
          <w:trHeight w:val="300"/>
        </w:trPr>
        <w:tc>
          <w:tcPr>
            <w:tcW w:w="498" w:type="pct"/>
          </w:tcPr>
          <w:p w14:paraId="798E739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8F4739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burak ćwikłowy</w:t>
            </w:r>
          </w:p>
        </w:tc>
      </w:tr>
      <w:tr w:rsidR="001D0B5B" w:rsidRPr="0042316F" w14:paraId="02D32EEA" w14:textId="77777777" w:rsidTr="009A0184">
        <w:trPr>
          <w:trHeight w:val="300"/>
        </w:trPr>
        <w:tc>
          <w:tcPr>
            <w:tcW w:w="498" w:type="pct"/>
          </w:tcPr>
          <w:p w14:paraId="4707A26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AEEB64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burak liściowy (</w:t>
            </w:r>
            <w:r w:rsidRPr="0042316F">
              <w:rPr>
                <w:rFonts w:cs="Arial"/>
                <w:i/>
                <w:iCs/>
                <w:color w:val="000000"/>
                <w:sz w:val="22"/>
                <w:szCs w:val="22"/>
              </w:rPr>
              <w:t>boćwina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62E156A0" w14:textId="77777777" w:rsidTr="009A0184">
        <w:trPr>
          <w:trHeight w:val="300"/>
        </w:trPr>
        <w:tc>
          <w:tcPr>
            <w:tcW w:w="498" w:type="pct"/>
          </w:tcPr>
          <w:p w14:paraId="7ABB832C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6A429B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bylica estragon</w:t>
            </w:r>
          </w:p>
        </w:tc>
      </w:tr>
      <w:tr w:rsidR="001D0B5B" w:rsidRPr="0042316F" w14:paraId="2D4E397A" w14:textId="77777777" w:rsidTr="009A0184">
        <w:trPr>
          <w:trHeight w:val="300"/>
        </w:trPr>
        <w:tc>
          <w:tcPr>
            <w:tcW w:w="498" w:type="pct"/>
          </w:tcPr>
          <w:p w14:paraId="79C52FB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CC42F10" w14:textId="3F822FB4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cebula </w:t>
            </w:r>
            <w:ins w:id="47" w:author="Agnieszka Kościaniuk" w:date="2024-08-12T10:18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szalotka</w:t>
              </w:r>
            </w:ins>
          </w:p>
        </w:tc>
      </w:tr>
      <w:tr w:rsidR="001D0B5B" w:rsidRPr="0042316F" w14:paraId="08C30CBC" w14:textId="77777777" w:rsidTr="009A0184">
        <w:trPr>
          <w:trHeight w:val="300"/>
        </w:trPr>
        <w:tc>
          <w:tcPr>
            <w:tcW w:w="498" w:type="pct"/>
          </w:tcPr>
          <w:p w14:paraId="2CFFCDCB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C86C1BB" w14:textId="678FB95C" w:rsidR="001D0B5B" w:rsidRPr="001224EC" w:rsidRDefault="001224EC" w:rsidP="001224EC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48" w:author="Agnieszka Kościaniuk" w:date="2024-08-12T10:18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 xml:space="preserve">cebula </w:t>
              </w:r>
            </w:ins>
            <w:ins w:id="49" w:author="Agnieszka Kościaniuk" w:date="2024-08-12T10:19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perłowa</w:t>
              </w:r>
            </w:ins>
          </w:p>
        </w:tc>
      </w:tr>
      <w:tr w:rsidR="001D0B5B" w:rsidRPr="0042316F" w14:paraId="352796A8" w14:textId="77777777" w:rsidTr="009A0184">
        <w:trPr>
          <w:trHeight w:val="300"/>
        </w:trPr>
        <w:tc>
          <w:tcPr>
            <w:tcW w:w="498" w:type="pct"/>
          </w:tcPr>
          <w:p w14:paraId="3DCC4E0E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1DB4D0B" w14:textId="5439E7FD" w:rsidR="001D0B5B" w:rsidRPr="001224EC" w:rsidRDefault="001224EC" w:rsidP="001224EC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0" w:author="Agnieszka Kościaniuk" w:date="2024-08-12T10:19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cebula siedmiolatka</w:t>
              </w:r>
            </w:ins>
          </w:p>
        </w:tc>
      </w:tr>
      <w:tr w:rsidR="001D0B5B" w:rsidRPr="0042316F" w14:paraId="7760787A" w14:textId="77777777" w:rsidTr="009A0184">
        <w:trPr>
          <w:trHeight w:val="300"/>
        </w:trPr>
        <w:tc>
          <w:tcPr>
            <w:tcW w:w="498" w:type="pct"/>
          </w:tcPr>
          <w:p w14:paraId="4ACB87F1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D2B0B61" w14:textId="4D378445" w:rsidR="001D0B5B" w:rsidRPr="001224EC" w:rsidRDefault="001224EC" w:rsidP="001224EC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1" w:author="Agnieszka Kościaniuk" w:date="2024-08-12T10:19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cebula zwyczajna</w:t>
              </w:r>
            </w:ins>
          </w:p>
        </w:tc>
      </w:tr>
      <w:tr w:rsidR="001D0B5B" w:rsidRPr="0042316F" w14:paraId="74DC2644" w14:textId="77777777" w:rsidTr="009A0184">
        <w:trPr>
          <w:trHeight w:val="300"/>
        </w:trPr>
        <w:tc>
          <w:tcPr>
            <w:tcW w:w="498" w:type="pct"/>
          </w:tcPr>
          <w:p w14:paraId="4AFAE46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619BFB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chrzan pospolity</w:t>
            </w:r>
          </w:p>
        </w:tc>
      </w:tr>
      <w:tr w:rsidR="001D0B5B" w:rsidRPr="0042316F" w14:paraId="60FD876F" w14:textId="77777777" w:rsidTr="009A0184">
        <w:trPr>
          <w:trHeight w:val="300"/>
        </w:trPr>
        <w:tc>
          <w:tcPr>
            <w:tcW w:w="498" w:type="pct"/>
          </w:tcPr>
          <w:p w14:paraId="3CB502A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733959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cukinia</w:t>
            </w:r>
          </w:p>
        </w:tc>
      </w:tr>
      <w:tr w:rsidR="001D0B5B" w:rsidRPr="0042316F" w14:paraId="50683AA0" w14:textId="77777777" w:rsidTr="009A0184">
        <w:trPr>
          <w:trHeight w:val="300"/>
        </w:trPr>
        <w:tc>
          <w:tcPr>
            <w:tcW w:w="498" w:type="pct"/>
          </w:tcPr>
          <w:p w14:paraId="79418A2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25E22C1" w14:textId="075396F1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cykoria </w:t>
            </w:r>
            <w:r w:rsidRPr="008869F2">
              <w:rPr>
                <w:rFonts w:cs="Arial"/>
                <w:color w:val="0070C0"/>
                <w:sz w:val="22"/>
                <w:szCs w:val="22"/>
              </w:rPr>
              <w:t>endywia</w:t>
            </w:r>
          </w:p>
        </w:tc>
      </w:tr>
      <w:tr w:rsidR="001D0B5B" w:rsidRPr="0042316F" w14:paraId="1D68038E" w14:textId="77777777" w:rsidTr="009A0184">
        <w:trPr>
          <w:trHeight w:val="348"/>
        </w:trPr>
        <w:tc>
          <w:tcPr>
            <w:tcW w:w="498" w:type="pct"/>
          </w:tcPr>
          <w:p w14:paraId="499DF746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4C24088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cykoria warzywna (</w:t>
            </w:r>
            <w:r w:rsidRPr="0042316F">
              <w:rPr>
                <w:rFonts w:cs="Arial"/>
                <w:i/>
                <w:iCs/>
                <w:color w:val="000000"/>
                <w:sz w:val="22"/>
                <w:szCs w:val="22"/>
              </w:rPr>
              <w:t>liściowa</w:t>
            </w:r>
            <w:r>
              <w:rPr>
                <w:rFonts w:cs="Arial"/>
                <w:i/>
                <w:iCs/>
                <w:color w:val="000000"/>
                <w:sz w:val="22"/>
                <w:szCs w:val="22"/>
              </w:rPr>
              <w:t>,</w:t>
            </w:r>
            <w:r w:rsidRPr="0042316F">
              <w:rPr>
                <w:rFonts w:cs="Arial"/>
                <w:i/>
                <w:iCs/>
                <w:color w:val="000000"/>
                <w:sz w:val="22"/>
                <w:szCs w:val="22"/>
              </w:rPr>
              <w:t xml:space="preserve"> sałatowa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52939E0F" w14:textId="77777777" w:rsidTr="009A0184">
        <w:trPr>
          <w:trHeight w:val="300"/>
        </w:trPr>
        <w:tc>
          <w:tcPr>
            <w:tcW w:w="498" w:type="pct"/>
          </w:tcPr>
          <w:p w14:paraId="3A5D104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F45C49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czarnuszka siewna</w:t>
            </w:r>
          </w:p>
        </w:tc>
      </w:tr>
      <w:tr w:rsidR="001D0B5B" w:rsidRPr="0042316F" w14:paraId="4C132810" w14:textId="77777777" w:rsidTr="009A0184">
        <w:trPr>
          <w:trHeight w:val="300"/>
        </w:trPr>
        <w:tc>
          <w:tcPr>
            <w:tcW w:w="498" w:type="pct"/>
          </w:tcPr>
          <w:p w14:paraId="0423910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3804CE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cząber ogrodowy</w:t>
            </w:r>
          </w:p>
        </w:tc>
      </w:tr>
      <w:tr w:rsidR="001D0B5B" w:rsidRPr="0042316F" w14:paraId="18AB1557" w14:textId="77777777" w:rsidTr="009A0184">
        <w:trPr>
          <w:trHeight w:val="300"/>
        </w:trPr>
        <w:tc>
          <w:tcPr>
            <w:tcW w:w="498" w:type="pct"/>
          </w:tcPr>
          <w:p w14:paraId="15F4C81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AAD629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czereśnia</w:t>
            </w:r>
          </w:p>
        </w:tc>
      </w:tr>
      <w:tr w:rsidR="001D0B5B" w:rsidRPr="0042316F" w14:paraId="407F0020" w14:textId="77777777" w:rsidTr="009A0184">
        <w:trPr>
          <w:trHeight w:val="300"/>
        </w:trPr>
        <w:tc>
          <w:tcPr>
            <w:tcW w:w="498" w:type="pct"/>
          </w:tcPr>
          <w:p w14:paraId="765E7B1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1A48B4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czosnek</w:t>
            </w:r>
          </w:p>
        </w:tc>
      </w:tr>
      <w:tr w:rsidR="001D0B5B" w:rsidRPr="0042316F" w14:paraId="7CF9EF70" w14:textId="77777777" w:rsidTr="009A0184">
        <w:trPr>
          <w:trHeight w:val="300"/>
        </w:trPr>
        <w:tc>
          <w:tcPr>
            <w:tcW w:w="498" w:type="pct"/>
          </w:tcPr>
          <w:p w14:paraId="6334985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3C58E8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czosnek niedźwiedzi</w:t>
            </w:r>
          </w:p>
        </w:tc>
      </w:tr>
      <w:tr w:rsidR="001D0B5B" w:rsidRPr="0042316F" w14:paraId="6B267F32" w14:textId="77777777" w:rsidTr="009A0184">
        <w:trPr>
          <w:trHeight w:val="300"/>
        </w:trPr>
        <w:tc>
          <w:tcPr>
            <w:tcW w:w="498" w:type="pct"/>
          </w:tcPr>
          <w:p w14:paraId="1B639B9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754CC1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drapacz lekarski</w:t>
            </w:r>
          </w:p>
        </w:tc>
      </w:tr>
      <w:tr w:rsidR="001D0B5B" w:rsidRPr="0042316F" w14:paraId="1D1162B3" w14:textId="77777777" w:rsidTr="009A0184">
        <w:trPr>
          <w:trHeight w:val="300"/>
        </w:trPr>
        <w:tc>
          <w:tcPr>
            <w:tcW w:w="498" w:type="pct"/>
          </w:tcPr>
          <w:p w14:paraId="3EEA902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47A842A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dereń jadalny</w:t>
            </w:r>
          </w:p>
        </w:tc>
      </w:tr>
      <w:tr w:rsidR="001D0B5B" w:rsidRPr="0042316F" w14:paraId="71B91BEA" w14:textId="77777777" w:rsidTr="009A0184">
        <w:trPr>
          <w:trHeight w:val="300"/>
        </w:trPr>
        <w:tc>
          <w:tcPr>
            <w:tcW w:w="498" w:type="pct"/>
          </w:tcPr>
          <w:p w14:paraId="3F042DB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E59AFC7" w14:textId="71687C9D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dynia </w:t>
            </w:r>
            <w:ins w:id="52" w:author="Agnieszka Kościaniuk" w:date="2024-08-12T10:21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olbrzymia</w:t>
              </w:r>
              <w:r w:rsidR="001224EC">
                <w:rPr>
                  <w:rFonts w:cs="Arial"/>
                  <w:color w:val="000000"/>
                  <w:sz w:val="22"/>
                  <w:szCs w:val="22"/>
                </w:rPr>
                <w:t xml:space="preserve"> </w:t>
              </w:r>
            </w:ins>
            <w:r w:rsidRPr="008869F2">
              <w:rPr>
                <w:rFonts w:cs="Arial"/>
                <w:color w:val="0070C0"/>
                <w:sz w:val="22"/>
                <w:szCs w:val="22"/>
              </w:rPr>
              <w:t>(z wył. pastewnej i oleistej)</w:t>
            </w:r>
          </w:p>
        </w:tc>
      </w:tr>
      <w:tr w:rsidR="001D0B5B" w:rsidRPr="0042316F" w14:paraId="5B08C7F6" w14:textId="77777777" w:rsidTr="009A0184">
        <w:trPr>
          <w:trHeight w:val="300"/>
        </w:trPr>
        <w:tc>
          <w:tcPr>
            <w:tcW w:w="498" w:type="pct"/>
          </w:tcPr>
          <w:p w14:paraId="6570C9CE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32FACFF5" w14:textId="5A7837E1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3" w:author="Agnieszka Kościaniuk" w:date="2024-08-12T10:21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dynia piżmowa</w:t>
              </w:r>
            </w:ins>
          </w:p>
        </w:tc>
      </w:tr>
      <w:tr w:rsidR="001D0B5B" w:rsidRPr="0042316F" w14:paraId="36C709F9" w14:textId="77777777" w:rsidTr="009A0184">
        <w:trPr>
          <w:trHeight w:val="300"/>
        </w:trPr>
        <w:tc>
          <w:tcPr>
            <w:tcW w:w="498" w:type="pct"/>
          </w:tcPr>
          <w:p w14:paraId="7AEC2006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4F958974" w14:textId="6D14DB83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4" w:author="Agnieszka Kościaniuk" w:date="2024-08-12T10:21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dynia zwyczajna</w:t>
              </w:r>
            </w:ins>
          </w:p>
        </w:tc>
      </w:tr>
      <w:tr w:rsidR="001D0B5B" w:rsidRPr="0042316F" w14:paraId="7F7AF0D5" w14:textId="77777777" w:rsidTr="009A0184">
        <w:trPr>
          <w:trHeight w:val="300"/>
        </w:trPr>
        <w:tc>
          <w:tcPr>
            <w:tcW w:w="498" w:type="pct"/>
          </w:tcPr>
          <w:p w14:paraId="0CD65F5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71443D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dziurawiec zwyczajny</w:t>
            </w:r>
          </w:p>
        </w:tc>
      </w:tr>
      <w:tr w:rsidR="001D0B5B" w:rsidRPr="0042316F" w14:paraId="6E320329" w14:textId="77777777" w:rsidTr="009A0184">
        <w:trPr>
          <w:trHeight w:val="300"/>
        </w:trPr>
        <w:tc>
          <w:tcPr>
            <w:tcW w:w="498" w:type="pct"/>
          </w:tcPr>
          <w:p w14:paraId="2A760CE6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DD98E3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fasola wielokwiatowa</w:t>
            </w:r>
          </w:p>
        </w:tc>
      </w:tr>
      <w:tr w:rsidR="001D0B5B" w:rsidRPr="0042316F" w14:paraId="15936787" w14:textId="77777777" w:rsidTr="009A0184">
        <w:trPr>
          <w:trHeight w:val="300"/>
        </w:trPr>
        <w:tc>
          <w:tcPr>
            <w:tcW w:w="498" w:type="pct"/>
          </w:tcPr>
          <w:p w14:paraId="0FB02FA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521324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fasola zwykła</w:t>
            </w:r>
          </w:p>
        </w:tc>
      </w:tr>
      <w:tr w:rsidR="001D0B5B" w:rsidRPr="0042316F" w14:paraId="15F5690D" w14:textId="77777777" w:rsidTr="009A0184">
        <w:trPr>
          <w:trHeight w:val="300"/>
        </w:trPr>
        <w:tc>
          <w:tcPr>
            <w:tcW w:w="498" w:type="pct"/>
          </w:tcPr>
          <w:p w14:paraId="52F7585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604170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groch cukrowy</w:t>
            </w:r>
          </w:p>
        </w:tc>
      </w:tr>
      <w:tr w:rsidR="001D0B5B" w:rsidRPr="0042316F" w14:paraId="575FBC86" w14:textId="77777777" w:rsidTr="009A0184">
        <w:trPr>
          <w:trHeight w:val="300"/>
        </w:trPr>
        <w:tc>
          <w:tcPr>
            <w:tcW w:w="498" w:type="pct"/>
          </w:tcPr>
          <w:p w14:paraId="02CBE00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25E513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groch łuskowy</w:t>
            </w:r>
          </w:p>
        </w:tc>
      </w:tr>
      <w:tr w:rsidR="001D0B5B" w:rsidRPr="0042316F" w14:paraId="0A682BA6" w14:textId="77777777" w:rsidTr="009A0184">
        <w:trPr>
          <w:trHeight w:val="300"/>
        </w:trPr>
        <w:tc>
          <w:tcPr>
            <w:tcW w:w="498" w:type="pct"/>
          </w:tcPr>
          <w:p w14:paraId="0ED03AF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573113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grusza </w:t>
            </w:r>
          </w:p>
        </w:tc>
      </w:tr>
      <w:tr w:rsidR="001D0B5B" w:rsidRPr="0042316F" w14:paraId="3CE75F93" w14:textId="77777777" w:rsidTr="009A0184">
        <w:trPr>
          <w:trHeight w:val="300"/>
        </w:trPr>
        <w:tc>
          <w:tcPr>
            <w:tcW w:w="498" w:type="pct"/>
          </w:tcPr>
          <w:p w14:paraId="595F296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32C4A47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hyzop lekarski</w:t>
            </w:r>
          </w:p>
        </w:tc>
      </w:tr>
      <w:tr w:rsidR="001D0B5B" w:rsidRPr="0042316F" w14:paraId="75CA2CDA" w14:textId="77777777" w:rsidTr="009A0184">
        <w:trPr>
          <w:trHeight w:val="300"/>
        </w:trPr>
        <w:tc>
          <w:tcPr>
            <w:tcW w:w="498" w:type="pct"/>
          </w:tcPr>
          <w:p w14:paraId="134A502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4F212D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jabłoń </w:t>
            </w:r>
          </w:p>
        </w:tc>
      </w:tr>
      <w:tr w:rsidR="001D0B5B" w:rsidRPr="0042316F" w14:paraId="6FEE3F79" w14:textId="77777777" w:rsidTr="009A0184">
        <w:trPr>
          <w:trHeight w:val="266"/>
        </w:trPr>
        <w:tc>
          <w:tcPr>
            <w:tcW w:w="498" w:type="pct"/>
          </w:tcPr>
          <w:p w14:paraId="6827AA7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4C3A06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jagoda kamczacka (</w:t>
            </w:r>
            <w:r w:rsidRPr="001224EC">
              <w:rPr>
                <w:rFonts w:cs="Arial"/>
                <w:iCs/>
                <w:color w:val="000000"/>
                <w:sz w:val="22"/>
                <w:szCs w:val="22"/>
              </w:rPr>
              <w:t>suchodrzew jadalny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2EB86D78" w14:textId="77777777" w:rsidTr="009A0184">
        <w:trPr>
          <w:trHeight w:val="300"/>
        </w:trPr>
        <w:tc>
          <w:tcPr>
            <w:tcW w:w="498" w:type="pct"/>
          </w:tcPr>
          <w:p w14:paraId="220608E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C90812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jarmuż</w:t>
            </w:r>
          </w:p>
        </w:tc>
      </w:tr>
      <w:tr w:rsidR="001D0B5B" w:rsidRPr="0042316F" w14:paraId="5E30C0CD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716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A864D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jeżówka purpurowa</w:t>
            </w:r>
          </w:p>
        </w:tc>
      </w:tr>
      <w:tr w:rsidR="001D0B5B" w:rsidRPr="0042316F" w14:paraId="3E3CCA6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63A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379AD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jeżyna</w:t>
            </w:r>
          </w:p>
        </w:tc>
      </w:tr>
      <w:tr w:rsidR="001D0B5B" w:rsidRPr="0042316F" w14:paraId="298E487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EB60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09084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kalafior</w:t>
            </w:r>
          </w:p>
        </w:tc>
      </w:tr>
      <w:tr w:rsidR="001D0B5B" w:rsidRPr="0042316F" w14:paraId="0156640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E75B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77A73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kalarepa</w:t>
            </w:r>
          </w:p>
        </w:tc>
      </w:tr>
      <w:tr w:rsidR="001D0B5B" w:rsidRPr="0042316F" w14:paraId="4410D4A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8878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854E1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brukselska</w:t>
            </w:r>
          </w:p>
        </w:tc>
      </w:tr>
      <w:tr w:rsidR="001D0B5B" w:rsidRPr="0042316F" w14:paraId="21C31A6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B6C9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41360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chińska</w:t>
            </w:r>
          </w:p>
        </w:tc>
      </w:tr>
      <w:tr w:rsidR="001D0B5B" w:rsidRPr="0042316F" w14:paraId="75F7977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8325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10F0E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głowiasta biała</w:t>
            </w:r>
          </w:p>
        </w:tc>
      </w:tr>
      <w:tr w:rsidR="001D0B5B" w:rsidRPr="0042316F" w14:paraId="6A952AE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A117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FBB68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głowiasta czerwona</w:t>
            </w:r>
          </w:p>
        </w:tc>
      </w:tr>
      <w:tr w:rsidR="001D0B5B" w:rsidRPr="0042316F" w14:paraId="67EF0FD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C016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EE1D8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pekińska</w:t>
            </w:r>
          </w:p>
        </w:tc>
      </w:tr>
      <w:tr w:rsidR="001D0B5B" w:rsidRPr="0042316F" w14:paraId="5D47E09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ADF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A51C9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włoska</w:t>
            </w:r>
          </w:p>
        </w:tc>
      </w:tr>
      <w:tr w:rsidR="001D0B5B" w:rsidRPr="0042316F" w14:paraId="0F3BEE7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F0E9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5F90A0" w14:textId="3C412B74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karczoch </w:t>
            </w:r>
            <w:ins w:id="55" w:author="Agnieszka Kościaniuk" w:date="2024-08-12T10:22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zwyczajny</w:t>
              </w:r>
            </w:ins>
          </w:p>
        </w:tc>
      </w:tr>
      <w:tr w:rsidR="001D0B5B" w:rsidRPr="0042316F" w14:paraId="243036A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828B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A7FCEE0" w14:textId="53A88D57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6" w:author="Agnieszka Kościaniuk" w:date="2024-08-12T10:23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k</w:t>
              </w:r>
            </w:ins>
            <w:ins w:id="57" w:author="Agnieszka Kościaniuk" w:date="2024-08-12T10:22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iwi drodnoowocowe</w:t>
              </w:r>
            </w:ins>
          </w:p>
        </w:tc>
      </w:tr>
      <w:tr w:rsidR="001D0B5B" w:rsidRPr="0042316F" w14:paraId="415E4D1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D5EE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1E097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kminek zwyczajny</w:t>
            </w:r>
          </w:p>
        </w:tc>
      </w:tr>
      <w:tr w:rsidR="001D0B5B" w:rsidRPr="0042316F" w14:paraId="54AB40D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00E9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FBDF1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kolendra siewna</w:t>
            </w:r>
          </w:p>
        </w:tc>
      </w:tr>
      <w:tr w:rsidR="001D0B5B" w:rsidRPr="0042316F" w14:paraId="35F4358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341C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5E9E8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koper ogrodowy</w:t>
            </w:r>
          </w:p>
        </w:tc>
      </w:tr>
      <w:tr w:rsidR="001D0B5B" w:rsidRPr="0042316F" w14:paraId="5630165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5398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6CDB9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koper włoski (</w:t>
            </w:r>
            <w:r w:rsidRPr="001224EC">
              <w:rPr>
                <w:rFonts w:cs="Arial"/>
                <w:i/>
                <w:color w:val="000000"/>
                <w:sz w:val="22"/>
                <w:szCs w:val="22"/>
              </w:rPr>
              <w:t>fenkuł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5231E97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676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EC16C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kozieradka pospolita</w:t>
            </w:r>
          </w:p>
        </w:tc>
      </w:tr>
      <w:tr w:rsidR="001D0B5B" w:rsidRPr="0042316F" w14:paraId="38B1A4F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7588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6BC6A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kozłek lekarski </w:t>
            </w:r>
          </w:p>
        </w:tc>
      </w:tr>
      <w:tr w:rsidR="001D0B5B" w:rsidRPr="0042316F" w14:paraId="3F45787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1F0C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4E7E0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krwawnik pospolity </w:t>
            </w:r>
          </w:p>
        </w:tc>
      </w:tr>
      <w:tr w:rsidR="001D0B5B" w:rsidRPr="0042316F" w14:paraId="40670CFF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AF6E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4E999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kukurydza cukrowa</w:t>
            </w:r>
          </w:p>
        </w:tc>
      </w:tr>
      <w:tr w:rsidR="001D0B5B" w:rsidRPr="0042316F" w14:paraId="5BB4BCA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A761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40457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lawenda wąskolistna</w:t>
            </w:r>
          </w:p>
        </w:tc>
      </w:tr>
      <w:tr w:rsidR="001D0B5B" w:rsidRPr="0042316F" w14:paraId="2B996DF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6C3F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87A38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lebiodka pospolita</w:t>
            </w:r>
          </w:p>
        </w:tc>
      </w:tr>
      <w:tr w:rsidR="001D0B5B" w:rsidRPr="0042316F" w14:paraId="735CD34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CD3E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FB2F9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lubczyk ogrodowy</w:t>
            </w:r>
          </w:p>
        </w:tc>
      </w:tr>
      <w:tr w:rsidR="001D0B5B" w:rsidRPr="0042316F" w14:paraId="41C4575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1F91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5E17C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majeranek ogrodowy</w:t>
            </w:r>
          </w:p>
        </w:tc>
      </w:tr>
      <w:tr w:rsidR="001D0B5B" w:rsidRPr="0042316F" w14:paraId="20B380DC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750E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C6FBB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malwa czarna</w:t>
            </w:r>
          </w:p>
        </w:tc>
      </w:tr>
      <w:tr w:rsidR="001D0B5B" w:rsidRPr="0042316F" w14:paraId="33D4D56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3488C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E2E76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malina</w:t>
            </w:r>
          </w:p>
        </w:tc>
      </w:tr>
      <w:tr w:rsidR="001D0B5B" w:rsidRPr="0042316F" w14:paraId="5F4E88D2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CA39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EDC94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marchew jadalna</w:t>
            </w:r>
          </w:p>
        </w:tc>
      </w:tr>
      <w:tr w:rsidR="001D0B5B" w:rsidRPr="0042316F" w14:paraId="2072D4B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3C1B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8AA89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melisa lekarska</w:t>
            </w:r>
          </w:p>
        </w:tc>
      </w:tr>
      <w:tr w:rsidR="001D0B5B" w:rsidRPr="0042316F" w14:paraId="1AA5E71C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84AB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3782E9" w14:textId="2A86D2BD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mięta </w:t>
            </w:r>
            <w:ins w:id="58" w:author="Agnieszka Kościaniuk" w:date="2024-08-12T10:23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kędzierzawa</w:t>
              </w:r>
            </w:ins>
          </w:p>
        </w:tc>
      </w:tr>
      <w:tr w:rsidR="001D0B5B" w:rsidRPr="0042316F" w14:paraId="156E54C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FD511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BDDA59" w14:textId="19284459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9" w:author="Agnieszka Kościaniuk" w:date="2024-08-12T10:24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m</w:t>
              </w:r>
            </w:ins>
            <w:ins w:id="60" w:author="Agnieszka Kościaniuk" w:date="2024-08-12T10:23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ięta pieprzowa</w:t>
              </w:r>
            </w:ins>
          </w:p>
        </w:tc>
      </w:tr>
      <w:tr w:rsidR="001D0B5B" w:rsidRPr="0042316F" w14:paraId="29EF722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67ACE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9212FE" w14:textId="139B8304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61" w:author="Agnieszka Kościaniuk" w:date="2024-08-12T10:24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mięta zielona</w:t>
              </w:r>
            </w:ins>
          </w:p>
        </w:tc>
      </w:tr>
      <w:tr w:rsidR="001D0B5B" w:rsidRPr="0042316F" w14:paraId="74B802E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B919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0C5F7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mniszek lekarski</w:t>
            </w:r>
          </w:p>
        </w:tc>
      </w:tr>
      <w:tr w:rsidR="001D0B5B" w:rsidRPr="0042316F" w14:paraId="41854AEF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3E5C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7A2F45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morela</w:t>
            </w:r>
          </w:p>
        </w:tc>
      </w:tr>
      <w:tr w:rsidR="001D0B5B" w:rsidRPr="0042316F" w14:paraId="3F4851D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880A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8D3C1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nagietek lekarski</w:t>
            </w:r>
          </w:p>
        </w:tc>
      </w:tr>
      <w:tr w:rsidR="001D0B5B" w:rsidRPr="0042316F" w14:paraId="5485355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8AA7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30F073" w14:textId="687CEED9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nostrz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yk żółty</w:t>
            </w:r>
            <w:r w:rsidR="009A018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057A56" w:rsidRPr="008869F2">
              <w:rPr>
                <w:rFonts w:cs="Arial"/>
                <w:color w:val="007FDE"/>
                <w:sz w:val="22"/>
                <w:szCs w:val="22"/>
              </w:rPr>
              <w:t>(lekarski)</w:t>
            </w:r>
          </w:p>
        </w:tc>
      </w:tr>
      <w:tr w:rsidR="001D0B5B" w:rsidRPr="0042316F" w14:paraId="18B50BB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CCC2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1019A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oberżyna (</w:t>
            </w:r>
            <w:r w:rsidRPr="001D0B5B">
              <w:rPr>
                <w:rFonts w:cs="Arial"/>
                <w:color w:val="000000"/>
                <w:sz w:val="22"/>
                <w:szCs w:val="22"/>
              </w:rPr>
              <w:t>bakłażan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73E6533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79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92B99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ogórecznik lekarski</w:t>
            </w:r>
          </w:p>
        </w:tc>
      </w:tr>
      <w:tr w:rsidR="001D0B5B" w:rsidRPr="0042316F" w14:paraId="14CD1FD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3F0EC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0E7C8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ogórek</w:t>
            </w:r>
          </w:p>
        </w:tc>
      </w:tr>
      <w:tr w:rsidR="001D0B5B" w:rsidRPr="0042316F" w14:paraId="418E920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C37A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00D23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papryka</w:t>
            </w:r>
          </w:p>
        </w:tc>
      </w:tr>
      <w:tr w:rsidR="001D0B5B" w:rsidRPr="0042316F" w14:paraId="58BA2BEF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F9E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73C0DA" w14:textId="4F9B7902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pasternak </w:t>
            </w:r>
            <w:ins w:id="62" w:author="Agnieszka Kościaniuk" w:date="2024-08-12T10:25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zwyczajny</w:t>
              </w:r>
            </w:ins>
          </w:p>
        </w:tc>
      </w:tr>
      <w:tr w:rsidR="001D0B5B" w:rsidRPr="0042316F" w14:paraId="194DA90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4474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9ED49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patison</w:t>
            </w:r>
          </w:p>
        </w:tc>
      </w:tr>
      <w:tr w:rsidR="001D0B5B" w:rsidRPr="0042316F" w14:paraId="2E3942C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9352C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59C07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pietruszka korzeniowa</w:t>
            </w:r>
          </w:p>
        </w:tc>
      </w:tr>
      <w:tr w:rsidR="001D0B5B" w:rsidRPr="0042316F" w14:paraId="62BB4F1D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403A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CC96A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pietruszka naciowa</w:t>
            </w:r>
          </w:p>
        </w:tc>
      </w:tr>
      <w:tr w:rsidR="001D0B5B" w:rsidRPr="0042316F" w14:paraId="411FE5B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7075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408AF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pigwa pospolita</w:t>
            </w:r>
          </w:p>
        </w:tc>
      </w:tr>
      <w:tr w:rsidR="001D0B5B" w:rsidRPr="0042316F" w14:paraId="26F5338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CA25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2AC4C3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pigwowiec japoński</w:t>
            </w:r>
          </w:p>
        </w:tc>
      </w:tr>
      <w:tr w:rsidR="001D0B5B" w:rsidRPr="0042316F" w14:paraId="4AEF208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5749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16B37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pomidor</w:t>
            </w:r>
          </w:p>
        </w:tc>
      </w:tr>
      <w:tr w:rsidR="001D0B5B" w:rsidRPr="0042316F" w14:paraId="44EE853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F245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E22D3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por</w:t>
            </w:r>
          </w:p>
        </w:tc>
      </w:tr>
      <w:tr w:rsidR="001D0B5B" w:rsidRPr="0042316F" w14:paraId="0ABA3BB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9FCE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E7126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porzeczka</w:t>
            </w:r>
          </w:p>
        </w:tc>
      </w:tr>
      <w:tr w:rsidR="001D0B5B" w:rsidRPr="0042316F" w14:paraId="65CCA68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1685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5DC14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poziomka</w:t>
            </w:r>
          </w:p>
        </w:tc>
      </w:tr>
      <w:tr w:rsidR="001D0B5B" w:rsidRPr="0042316F" w14:paraId="43E6A10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E15F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3D54A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prawoślaz lekarski</w:t>
            </w:r>
          </w:p>
        </w:tc>
      </w:tr>
      <w:tr w:rsidR="001D0B5B" w:rsidRPr="0042316F" w14:paraId="3A7F1AA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B7EA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F5A31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rabarbar ogrodowy</w:t>
            </w:r>
          </w:p>
        </w:tc>
      </w:tr>
      <w:tr w:rsidR="001D0B5B" w:rsidRPr="0042316F" w14:paraId="134101C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D587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A7E67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rokietta siewna (</w:t>
            </w:r>
            <w:r w:rsidRPr="001D0B5B">
              <w:rPr>
                <w:rFonts w:cs="Arial"/>
                <w:color w:val="000000"/>
                <w:sz w:val="22"/>
                <w:szCs w:val="22"/>
              </w:rPr>
              <w:t>rukola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2B33AC9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EF38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009A7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rokitnik zwyczajny</w:t>
            </w:r>
          </w:p>
        </w:tc>
      </w:tr>
      <w:tr w:rsidR="001D0B5B" w:rsidRPr="0042316F" w14:paraId="540CE4E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FF38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DDFBAC" w14:textId="53BA5DE3" w:rsidR="001D0B5B" w:rsidRPr="0042316F" w:rsidRDefault="00057A56" w:rsidP="00057A56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8869F2">
              <w:rPr>
                <w:rFonts w:cs="Arial"/>
                <w:color w:val="007FDE"/>
                <w:sz w:val="22"/>
                <w:szCs w:val="22"/>
              </w:rPr>
              <w:t>roszponka</w:t>
            </w:r>
            <w:r w:rsidRPr="009A0184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>(</w:t>
            </w:r>
            <w:r w:rsidR="001D0B5B" w:rsidRPr="0042316F">
              <w:rPr>
                <w:rFonts w:cs="Arial"/>
                <w:color w:val="000000"/>
                <w:sz w:val="22"/>
                <w:szCs w:val="22"/>
              </w:rPr>
              <w:t>roszpunka</w:t>
            </w:r>
            <w:r>
              <w:rPr>
                <w:rFonts w:cs="Arial"/>
                <w:color w:val="000000"/>
                <w:sz w:val="22"/>
                <w:szCs w:val="22"/>
              </w:rPr>
              <w:t>)</w:t>
            </w:r>
            <w:r w:rsidR="001D0B5B" w:rsidRPr="0042316F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ins w:id="63" w:author="Agnieszka Kościaniuk" w:date="2024-08-12T10:26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warzywna</w:t>
              </w:r>
            </w:ins>
          </w:p>
        </w:tc>
      </w:tr>
      <w:tr w:rsidR="001D0B5B" w:rsidRPr="0042316F" w14:paraId="65EFC482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64FA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1A9C6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róża dzika</w:t>
            </w:r>
          </w:p>
        </w:tc>
      </w:tr>
      <w:tr w:rsidR="001D0B5B" w:rsidRPr="0042316F" w14:paraId="636426BD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90E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8EF54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róża jabłkowata</w:t>
            </w:r>
          </w:p>
        </w:tc>
      </w:tr>
      <w:tr w:rsidR="001D0B5B" w:rsidRPr="0042316F" w14:paraId="24ECC6EC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F163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746252" w14:textId="1D7300D7" w:rsidR="001D0B5B" w:rsidRPr="0042316F" w:rsidRDefault="001D0B5B" w:rsidP="00D05FB6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róża pomarszczona</w:t>
            </w:r>
            <w:r w:rsidR="00BE04DE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D0B5B" w:rsidRPr="0042316F" w14:paraId="61E2FAC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80B3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F2779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różeniec górski</w:t>
            </w:r>
          </w:p>
        </w:tc>
      </w:tr>
      <w:tr w:rsidR="001D0B5B" w:rsidRPr="0042316F" w14:paraId="581CB30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B881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60FED3" w14:textId="7EF38FC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rumian rzymski</w:t>
            </w:r>
            <w:r w:rsidR="00BE04DE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BE04DE" w:rsidRPr="008869F2">
              <w:rPr>
                <w:rFonts w:cs="Arial"/>
                <w:color w:val="007FDE"/>
                <w:sz w:val="22"/>
                <w:szCs w:val="22"/>
              </w:rPr>
              <w:t>(szlachetny)</w:t>
            </w:r>
          </w:p>
        </w:tc>
      </w:tr>
      <w:tr w:rsidR="001D0B5B" w:rsidRPr="0042316F" w14:paraId="74CD7509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CED3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F5DA8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rumianek pospolity</w:t>
            </w:r>
          </w:p>
        </w:tc>
      </w:tr>
      <w:tr w:rsidR="001D0B5B" w:rsidRPr="0042316F" w14:paraId="5FC074A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FCE3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65BAE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ruta zwyczajna</w:t>
            </w:r>
          </w:p>
        </w:tc>
      </w:tr>
      <w:tr w:rsidR="001D0B5B" w:rsidRPr="0042316F" w14:paraId="41D60DBD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9109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0EB22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rutwica lekarska</w:t>
            </w:r>
          </w:p>
        </w:tc>
      </w:tr>
      <w:tr w:rsidR="001D0B5B" w:rsidRPr="0042316F" w14:paraId="4BF6B89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9D7A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32691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rzepa jadalna</w:t>
            </w:r>
          </w:p>
        </w:tc>
      </w:tr>
      <w:tr w:rsidR="001D0B5B" w:rsidRPr="0042316F" w14:paraId="45B912D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4C196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5388E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rzodkiew</w:t>
            </w:r>
          </w:p>
        </w:tc>
      </w:tr>
      <w:tr w:rsidR="001D0B5B" w:rsidRPr="0042316F" w14:paraId="2A16095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3952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4E8A2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rzodkiewka</w:t>
            </w:r>
          </w:p>
        </w:tc>
      </w:tr>
      <w:tr w:rsidR="001D0B5B" w:rsidRPr="0042316F" w14:paraId="7A8B7B2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0A03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BF9A3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rzewień dłoniasty</w:t>
            </w:r>
          </w:p>
        </w:tc>
      </w:tr>
      <w:tr w:rsidR="001D0B5B" w:rsidRPr="0042316F" w14:paraId="0B1CBA6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0853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02BD16" w14:textId="71CF9A91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sałata </w:t>
            </w:r>
            <w:ins w:id="64" w:author="Agnieszka Kościaniuk" w:date="2024-08-12T10:27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zwyczajna</w:t>
              </w:r>
            </w:ins>
          </w:p>
        </w:tc>
      </w:tr>
      <w:tr w:rsidR="001D0B5B" w:rsidRPr="0042316F" w14:paraId="00812669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6D65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FA46F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seler korzeniowy</w:t>
            </w:r>
          </w:p>
        </w:tc>
      </w:tr>
      <w:tr w:rsidR="001D0B5B" w:rsidRPr="0042316F" w14:paraId="19386C7F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B31D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3A482B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seler naciowy</w:t>
            </w:r>
          </w:p>
        </w:tc>
      </w:tr>
      <w:tr w:rsidR="001D0B5B" w:rsidRPr="0042316F" w14:paraId="67B44C52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703D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4A9EA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serdecznik pospolity</w:t>
            </w:r>
          </w:p>
        </w:tc>
      </w:tr>
      <w:tr w:rsidR="001D0B5B" w:rsidRPr="0042316F" w14:paraId="2C99171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CAB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CDC20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soczewica jadalna (</w:t>
            </w:r>
            <w:r w:rsidRPr="001D0B5B">
              <w:rPr>
                <w:rFonts w:cs="Arial"/>
                <w:color w:val="000000"/>
                <w:sz w:val="22"/>
                <w:szCs w:val="22"/>
              </w:rPr>
              <w:t>w tym z rośliną podporową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65FAB119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81FD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89EAA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szałwia lekarska</w:t>
            </w:r>
          </w:p>
        </w:tc>
      </w:tr>
      <w:tr w:rsidR="001D0B5B" w:rsidRPr="0042316F" w14:paraId="63273DA9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8F60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B3649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szanta zwyczajna</w:t>
            </w:r>
          </w:p>
        </w:tc>
      </w:tr>
      <w:tr w:rsidR="001D0B5B" w:rsidRPr="0042316F" w14:paraId="609C518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574C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0ED8B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skorzonera</w:t>
            </w:r>
          </w:p>
        </w:tc>
      </w:tr>
      <w:tr w:rsidR="001D0B5B" w:rsidRPr="0042316F" w14:paraId="1CF286A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05D5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38CBE3" w14:textId="704A75E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szczaw </w:t>
            </w:r>
          </w:p>
        </w:tc>
      </w:tr>
      <w:tr w:rsidR="001D0B5B" w:rsidRPr="0042316F" w14:paraId="5D12A0E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5721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95BA2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szczypiorek</w:t>
            </w:r>
          </w:p>
        </w:tc>
      </w:tr>
      <w:tr w:rsidR="001D0B5B" w:rsidRPr="0042316F" w14:paraId="2AEBEA0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30C1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E3B03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szparag</w:t>
            </w:r>
          </w:p>
        </w:tc>
      </w:tr>
      <w:tr w:rsidR="001D0B5B" w:rsidRPr="0042316F" w14:paraId="3C56C20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CC86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221A46" w14:textId="68F40E21" w:rsidR="001D0B5B" w:rsidRPr="0042316F" w:rsidRDefault="001D0B5B" w:rsidP="00057A56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szpinak </w:t>
            </w:r>
            <w:ins w:id="65" w:author="Agnieszka Kościaniuk" w:date="2024-08-12T10:27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zwyczajny</w:t>
              </w:r>
            </w:ins>
          </w:p>
        </w:tc>
      </w:tr>
      <w:tr w:rsidR="001D0B5B" w:rsidRPr="0042316F" w14:paraId="3111AE4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D5A4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5D65A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ślaz dziki</w:t>
            </w:r>
          </w:p>
        </w:tc>
      </w:tr>
      <w:tr w:rsidR="001D0B5B" w:rsidRPr="0042316F" w14:paraId="7DD0F10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7C83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A99BF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śliwa </w:t>
            </w:r>
          </w:p>
        </w:tc>
      </w:tr>
      <w:tr w:rsidR="001D0B5B" w:rsidRPr="0042316F" w14:paraId="0C70F92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A7586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3B7E8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śliwa japońska</w:t>
            </w:r>
          </w:p>
        </w:tc>
      </w:tr>
      <w:tr w:rsidR="001D0B5B" w:rsidRPr="0042316F" w14:paraId="36811F1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2076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B3F9B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świdośliwa</w:t>
            </w:r>
          </w:p>
        </w:tc>
      </w:tr>
      <w:tr w:rsidR="001D0B5B" w:rsidRPr="0042316F" w14:paraId="073FE0D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2248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8EFB0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truskawka</w:t>
            </w:r>
          </w:p>
        </w:tc>
      </w:tr>
      <w:tr w:rsidR="001D0B5B" w:rsidRPr="0042316F" w14:paraId="7D5B138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0F6D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2A571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tymianek właściwy</w:t>
            </w:r>
          </w:p>
        </w:tc>
      </w:tr>
      <w:tr w:rsidR="001D0B5B" w:rsidRPr="0042316F" w14:paraId="16AFA2A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8C82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F4781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wiesiołek dwuletni</w:t>
            </w:r>
          </w:p>
        </w:tc>
      </w:tr>
      <w:tr w:rsidR="001D0B5B" w:rsidRPr="0042316F" w14:paraId="59439F4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EF4F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09B3C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wiesiołek dziwny</w:t>
            </w:r>
          </w:p>
        </w:tc>
      </w:tr>
      <w:tr w:rsidR="001D0B5B" w:rsidRPr="0042316F" w14:paraId="090ECA6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3596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C913F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winorośl</w:t>
            </w:r>
          </w:p>
        </w:tc>
      </w:tr>
      <w:tr w:rsidR="001D0B5B" w:rsidRPr="0042316F" w14:paraId="2D0A0D6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6F688" w14:textId="77777777" w:rsidR="001D0B5B" w:rsidRPr="001224EC" w:rsidDel="008F770F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DC8C95" w14:textId="7B0D558E" w:rsidR="001D0B5B" w:rsidRPr="00CD09F9" w:rsidRDefault="001D0B5B" w:rsidP="001D0B5B">
            <w:pPr>
              <w:spacing w:after="0" w:line="240" w:lineRule="auto"/>
              <w:jc w:val="left"/>
              <w:rPr>
                <w:rFonts w:cs="Arial"/>
                <w:color w:val="007FDE"/>
                <w:sz w:val="22"/>
                <w:szCs w:val="22"/>
              </w:rPr>
            </w:pPr>
            <w:r w:rsidRPr="00CD09F9">
              <w:rPr>
                <w:rFonts w:cs="Arial"/>
                <w:color w:val="007FDE"/>
                <w:sz w:val="22"/>
                <w:szCs w:val="22"/>
              </w:rPr>
              <w:t>wiśnia pospolita</w:t>
            </w:r>
          </w:p>
        </w:tc>
      </w:tr>
      <w:tr w:rsidR="001D0B5B" w:rsidRPr="0042316F" w14:paraId="7E4796D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17AD0" w14:textId="77777777" w:rsidR="001D0B5B" w:rsidRPr="001224EC" w:rsidDel="008F770F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C17F90" w14:textId="49981934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8F770F">
              <w:rPr>
                <w:rFonts w:cs="Arial"/>
                <w:color w:val="000000"/>
                <w:sz w:val="22"/>
                <w:szCs w:val="22"/>
              </w:rPr>
              <w:t>ziemniak</w:t>
            </w:r>
          </w:p>
        </w:tc>
      </w:tr>
      <w:tr w:rsidR="001D0B5B" w:rsidRPr="0042316F" w14:paraId="28CC188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2CD03" w14:textId="77777777" w:rsidR="001D0B5B" w:rsidRPr="001224EC" w:rsidDel="008F770F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2FBF56" w14:textId="7668C66A" w:rsidR="001D0B5B" w:rsidRPr="0042316F" w:rsidRDefault="001D0B5B" w:rsidP="00BE04DE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żeń-szeń prawdziwy</w:t>
            </w:r>
          </w:p>
        </w:tc>
      </w:tr>
      <w:tr w:rsidR="001D0B5B" w:rsidRPr="0042316F" w14:paraId="3B6D9F8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5445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AC7767" w14:textId="36884C6B" w:rsidR="001D0B5B" w:rsidRPr="0042316F" w:rsidRDefault="00BE04DE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E04DE">
              <w:rPr>
                <w:rFonts w:cs="Arial"/>
                <w:color w:val="000000"/>
                <w:sz w:val="22"/>
                <w:szCs w:val="22"/>
              </w:rPr>
              <w:t>żurawina wielkoowocowa</w:t>
            </w:r>
          </w:p>
        </w:tc>
      </w:tr>
    </w:tbl>
    <w:p w14:paraId="778DFA92" w14:textId="77777777" w:rsidR="00060F26" w:rsidRDefault="00060F26"/>
    <w:sectPr w:rsidR="00060F26">
      <w:headerReference w:type="default" r:id="rId16"/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F73E8" w14:textId="77777777" w:rsidR="00B061FA" w:rsidRDefault="00B061FA">
      <w:r>
        <w:separator/>
      </w:r>
    </w:p>
    <w:p w14:paraId="71CE7A49" w14:textId="77777777" w:rsidR="00B061FA" w:rsidRDefault="00B061FA"/>
    <w:p w14:paraId="1936335D" w14:textId="77777777" w:rsidR="00B061FA" w:rsidRDefault="00B061FA"/>
  </w:endnote>
  <w:endnote w:type="continuationSeparator" w:id="0">
    <w:p w14:paraId="475B7948" w14:textId="77777777" w:rsidR="00B061FA" w:rsidRDefault="00B061FA">
      <w:r>
        <w:continuationSeparator/>
      </w:r>
    </w:p>
    <w:p w14:paraId="1B48AB6E" w14:textId="77777777" w:rsidR="00B061FA" w:rsidRDefault="00B061FA"/>
    <w:p w14:paraId="4DE5607E" w14:textId="77777777" w:rsidR="00B061FA" w:rsidRDefault="00B061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825232"/>
      <w:docPartObj>
        <w:docPartGallery w:val="Page Numbers (Bottom of Page)"/>
        <w:docPartUnique/>
      </w:docPartObj>
    </w:sdtPr>
    <w:sdtEndPr/>
    <w:sdtContent>
      <w:p w14:paraId="13BEBE78" w14:textId="1A752D2A" w:rsidR="00CD09F9" w:rsidRDefault="00CD09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3DB">
          <w:rPr>
            <w:noProof/>
          </w:rPr>
          <w:t>31</w:t>
        </w:r>
        <w:r>
          <w:fldChar w:fldCharType="end"/>
        </w:r>
      </w:p>
    </w:sdtContent>
  </w:sdt>
  <w:p w14:paraId="179DC568" w14:textId="77777777" w:rsidR="00CD09F9" w:rsidRDefault="00CD09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4543735"/>
      <w:docPartObj>
        <w:docPartGallery w:val="Page Numbers (Bottom of Page)"/>
        <w:docPartUnique/>
      </w:docPartObj>
    </w:sdtPr>
    <w:sdtEndPr/>
    <w:sdtContent>
      <w:p w14:paraId="5C26C6D5" w14:textId="5F8CA704" w:rsidR="00CD09F9" w:rsidRDefault="00CD09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3DB">
          <w:rPr>
            <w:noProof/>
          </w:rPr>
          <w:t>2</w:t>
        </w:r>
        <w:r>
          <w:fldChar w:fldCharType="end"/>
        </w:r>
      </w:p>
    </w:sdtContent>
  </w:sdt>
  <w:p w14:paraId="56A6C846" w14:textId="77777777" w:rsidR="00CD09F9" w:rsidRDefault="00CD0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14EEA" w14:textId="77777777" w:rsidR="00B061FA" w:rsidRDefault="00B061FA">
      <w:r>
        <w:separator/>
      </w:r>
    </w:p>
    <w:p w14:paraId="1D4D56BA" w14:textId="77777777" w:rsidR="00B061FA" w:rsidRDefault="00B061FA"/>
    <w:p w14:paraId="3B04F0D1" w14:textId="77777777" w:rsidR="00B061FA" w:rsidRDefault="00B061FA"/>
  </w:footnote>
  <w:footnote w:type="continuationSeparator" w:id="0">
    <w:p w14:paraId="1385ECF1" w14:textId="77777777" w:rsidR="00B061FA" w:rsidRDefault="00B061FA">
      <w:r>
        <w:continuationSeparator/>
      </w:r>
    </w:p>
    <w:p w14:paraId="13DF86CF" w14:textId="77777777" w:rsidR="00B061FA" w:rsidRDefault="00B061FA"/>
    <w:p w14:paraId="014381F4" w14:textId="77777777" w:rsidR="00B061FA" w:rsidRDefault="00B061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2E2C" w14:textId="77777777" w:rsidR="00CD09F9" w:rsidRDefault="00CD09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9D71E" w14:textId="77777777" w:rsidR="00CD09F9" w:rsidRDefault="00CD0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476"/>
    <w:multiLevelType w:val="hybridMultilevel"/>
    <w:tmpl w:val="161C9394"/>
    <w:lvl w:ilvl="0" w:tplc="04150011">
      <w:start w:val="1"/>
      <w:numFmt w:val="decimal"/>
      <w:lvlText w:val="%1)"/>
      <w:lvlJc w:val="left"/>
      <w:pPr>
        <w:ind w:left="3980" w:hanging="360"/>
      </w:pPr>
    </w:lvl>
    <w:lvl w:ilvl="1" w:tplc="04150019" w:tentative="1">
      <w:start w:val="1"/>
      <w:numFmt w:val="lowerLetter"/>
      <w:lvlText w:val="%2."/>
      <w:lvlJc w:val="left"/>
      <w:pPr>
        <w:ind w:left="4700" w:hanging="360"/>
      </w:pPr>
    </w:lvl>
    <w:lvl w:ilvl="2" w:tplc="0415001B" w:tentative="1">
      <w:start w:val="1"/>
      <w:numFmt w:val="lowerRoman"/>
      <w:lvlText w:val="%3."/>
      <w:lvlJc w:val="right"/>
      <w:pPr>
        <w:ind w:left="5420" w:hanging="180"/>
      </w:pPr>
    </w:lvl>
    <w:lvl w:ilvl="3" w:tplc="0415000F" w:tentative="1">
      <w:start w:val="1"/>
      <w:numFmt w:val="decimal"/>
      <w:lvlText w:val="%4."/>
      <w:lvlJc w:val="left"/>
      <w:pPr>
        <w:ind w:left="6140" w:hanging="360"/>
      </w:pPr>
    </w:lvl>
    <w:lvl w:ilvl="4" w:tplc="04150019" w:tentative="1">
      <w:start w:val="1"/>
      <w:numFmt w:val="lowerLetter"/>
      <w:lvlText w:val="%5."/>
      <w:lvlJc w:val="left"/>
      <w:pPr>
        <w:ind w:left="6860" w:hanging="360"/>
      </w:pPr>
    </w:lvl>
    <w:lvl w:ilvl="5" w:tplc="0415001B" w:tentative="1">
      <w:start w:val="1"/>
      <w:numFmt w:val="lowerRoman"/>
      <w:lvlText w:val="%6."/>
      <w:lvlJc w:val="right"/>
      <w:pPr>
        <w:ind w:left="7580" w:hanging="180"/>
      </w:pPr>
    </w:lvl>
    <w:lvl w:ilvl="6" w:tplc="0415000F" w:tentative="1">
      <w:start w:val="1"/>
      <w:numFmt w:val="decimal"/>
      <w:lvlText w:val="%7."/>
      <w:lvlJc w:val="left"/>
      <w:pPr>
        <w:ind w:left="8300" w:hanging="360"/>
      </w:pPr>
    </w:lvl>
    <w:lvl w:ilvl="7" w:tplc="04150019" w:tentative="1">
      <w:start w:val="1"/>
      <w:numFmt w:val="lowerLetter"/>
      <w:lvlText w:val="%8."/>
      <w:lvlJc w:val="left"/>
      <w:pPr>
        <w:ind w:left="9020" w:hanging="360"/>
      </w:pPr>
    </w:lvl>
    <w:lvl w:ilvl="8" w:tplc="0415001B" w:tentative="1">
      <w:start w:val="1"/>
      <w:numFmt w:val="lowerRoman"/>
      <w:lvlText w:val="%9."/>
      <w:lvlJc w:val="right"/>
      <w:pPr>
        <w:ind w:left="9740" w:hanging="180"/>
      </w:pPr>
    </w:lvl>
  </w:abstractNum>
  <w:abstractNum w:abstractNumId="1" w15:restartNumberingAfterBreak="0">
    <w:nsid w:val="0113619F"/>
    <w:multiLevelType w:val="hybridMultilevel"/>
    <w:tmpl w:val="252A0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72ECA"/>
    <w:multiLevelType w:val="multilevel"/>
    <w:tmpl w:val="E1EA6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16A701A"/>
    <w:multiLevelType w:val="hybridMultilevel"/>
    <w:tmpl w:val="71D8E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F6195"/>
    <w:multiLevelType w:val="hybridMultilevel"/>
    <w:tmpl w:val="62C6C4C4"/>
    <w:lvl w:ilvl="0" w:tplc="82A210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D65D2"/>
    <w:multiLevelType w:val="multilevel"/>
    <w:tmpl w:val="9620D9B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3102E4C"/>
    <w:multiLevelType w:val="hybridMultilevel"/>
    <w:tmpl w:val="917E2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2555CA"/>
    <w:multiLevelType w:val="hybridMultilevel"/>
    <w:tmpl w:val="C3484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D560E"/>
    <w:multiLevelType w:val="hybridMultilevel"/>
    <w:tmpl w:val="2C00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B48E1"/>
    <w:multiLevelType w:val="hybridMultilevel"/>
    <w:tmpl w:val="56AC6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755670F"/>
    <w:multiLevelType w:val="multilevel"/>
    <w:tmpl w:val="AD4A87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7AB5E57"/>
    <w:multiLevelType w:val="hybridMultilevel"/>
    <w:tmpl w:val="D0C6E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85551"/>
    <w:multiLevelType w:val="hybridMultilevel"/>
    <w:tmpl w:val="8C982E2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921610E"/>
    <w:multiLevelType w:val="multilevel"/>
    <w:tmpl w:val="4AA0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9246303"/>
    <w:multiLevelType w:val="hybridMultilevel"/>
    <w:tmpl w:val="61C421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AD36E98"/>
    <w:multiLevelType w:val="hybridMultilevel"/>
    <w:tmpl w:val="70A62A5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6E1330"/>
    <w:multiLevelType w:val="hybridMultilevel"/>
    <w:tmpl w:val="96C0B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7C2E7B"/>
    <w:multiLevelType w:val="hybridMultilevel"/>
    <w:tmpl w:val="CA0822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B663BC"/>
    <w:multiLevelType w:val="hybridMultilevel"/>
    <w:tmpl w:val="FBD84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0A3926"/>
    <w:multiLevelType w:val="hybridMultilevel"/>
    <w:tmpl w:val="48C65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DB0FC3"/>
    <w:multiLevelType w:val="multilevel"/>
    <w:tmpl w:val="1DB2B5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EFC7EAF"/>
    <w:multiLevelType w:val="hybridMultilevel"/>
    <w:tmpl w:val="89CE2B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F695ED5"/>
    <w:multiLevelType w:val="multilevel"/>
    <w:tmpl w:val="40AC7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0F902B4C"/>
    <w:multiLevelType w:val="hybridMultilevel"/>
    <w:tmpl w:val="7BCEEEF6"/>
    <w:lvl w:ilvl="0" w:tplc="EB68B9C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0FA32257"/>
    <w:multiLevelType w:val="hybridMultilevel"/>
    <w:tmpl w:val="42D2DBA2"/>
    <w:lvl w:ilvl="0" w:tplc="8AE4F278">
      <w:start w:val="1"/>
      <w:numFmt w:val="lowerLetter"/>
      <w:lvlText w:val="%1)"/>
      <w:lvlJc w:val="left"/>
      <w:pPr>
        <w:ind w:left="720" w:hanging="360"/>
      </w:pPr>
    </w:lvl>
    <w:lvl w:ilvl="1" w:tplc="7C265FEA">
      <w:start w:val="1"/>
      <w:numFmt w:val="lowerLetter"/>
      <w:lvlText w:val="%2)"/>
      <w:lvlJc w:val="left"/>
      <w:pPr>
        <w:ind w:left="720" w:hanging="360"/>
      </w:pPr>
    </w:lvl>
    <w:lvl w:ilvl="2" w:tplc="FD8C6C14">
      <w:start w:val="1"/>
      <w:numFmt w:val="lowerLetter"/>
      <w:lvlText w:val="%3)"/>
      <w:lvlJc w:val="left"/>
      <w:pPr>
        <w:ind w:left="720" w:hanging="360"/>
      </w:pPr>
    </w:lvl>
    <w:lvl w:ilvl="3" w:tplc="B9464CEE">
      <w:start w:val="1"/>
      <w:numFmt w:val="lowerLetter"/>
      <w:lvlText w:val="%4)"/>
      <w:lvlJc w:val="left"/>
      <w:pPr>
        <w:ind w:left="720" w:hanging="360"/>
      </w:pPr>
    </w:lvl>
    <w:lvl w:ilvl="4" w:tplc="CC9AD318">
      <w:start w:val="1"/>
      <w:numFmt w:val="lowerLetter"/>
      <w:lvlText w:val="%5)"/>
      <w:lvlJc w:val="left"/>
      <w:pPr>
        <w:ind w:left="720" w:hanging="360"/>
      </w:pPr>
    </w:lvl>
    <w:lvl w:ilvl="5" w:tplc="B616E142">
      <w:start w:val="1"/>
      <w:numFmt w:val="lowerLetter"/>
      <w:lvlText w:val="%6)"/>
      <w:lvlJc w:val="left"/>
      <w:pPr>
        <w:ind w:left="720" w:hanging="360"/>
      </w:pPr>
    </w:lvl>
    <w:lvl w:ilvl="6" w:tplc="3F5E5E6A">
      <w:start w:val="1"/>
      <w:numFmt w:val="lowerLetter"/>
      <w:lvlText w:val="%7)"/>
      <w:lvlJc w:val="left"/>
      <w:pPr>
        <w:ind w:left="720" w:hanging="360"/>
      </w:pPr>
    </w:lvl>
    <w:lvl w:ilvl="7" w:tplc="9DC88F12">
      <w:start w:val="1"/>
      <w:numFmt w:val="lowerLetter"/>
      <w:lvlText w:val="%8)"/>
      <w:lvlJc w:val="left"/>
      <w:pPr>
        <w:ind w:left="720" w:hanging="360"/>
      </w:pPr>
    </w:lvl>
    <w:lvl w:ilvl="8" w:tplc="113EF538">
      <w:start w:val="1"/>
      <w:numFmt w:val="lowerLetter"/>
      <w:lvlText w:val="%9)"/>
      <w:lvlJc w:val="left"/>
      <w:pPr>
        <w:ind w:left="720" w:hanging="360"/>
      </w:pPr>
    </w:lvl>
  </w:abstractNum>
  <w:abstractNum w:abstractNumId="26" w15:restartNumberingAfterBreak="0">
    <w:nsid w:val="0FA97CBA"/>
    <w:multiLevelType w:val="hybridMultilevel"/>
    <w:tmpl w:val="4380E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FE91CB2"/>
    <w:multiLevelType w:val="hybridMultilevel"/>
    <w:tmpl w:val="3F74AA06"/>
    <w:lvl w:ilvl="0" w:tplc="34425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0A67652"/>
    <w:multiLevelType w:val="hybridMultilevel"/>
    <w:tmpl w:val="E5487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12328E2"/>
    <w:multiLevelType w:val="hybridMultilevel"/>
    <w:tmpl w:val="838C3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4A720D"/>
    <w:multiLevelType w:val="hybridMultilevel"/>
    <w:tmpl w:val="73389B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1657269"/>
    <w:multiLevelType w:val="hybridMultilevel"/>
    <w:tmpl w:val="F8A45A6C"/>
    <w:lvl w:ilvl="0" w:tplc="EB68B9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4B36C902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1193710A"/>
    <w:multiLevelType w:val="hybridMultilevel"/>
    <w:tmpl w:val="9D485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A70F50"/>
    <w:multiLevelType w:val="hybridMultilevel"/>
    <w:tmpl w:val="5D9475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2856BF"/>
    <w:multiLevelType w:val="hybridMultilevel"/>
    <w:tmpl w:val="387C7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A56359"/>
    <w:multiLevelType w:val="hybridMultilevel"/>
    <w:tmpl w:val="512C5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096C3C"/>
    <w:multiLevelType w:val="hybridMultilevel"/>
    <w:tmpl w:val="BC3831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6A6BD3"/>
    <w:multiLevelType w:val="hybridMultilevel"/>
    <w:tmpl w:val="BA724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DD20F6"/>
    <w:multiLevelType w:val="multilevel"/>
    <w:tmpl w:val="0415001D"/>
    <w:name w:val="a.22222222222222223223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181E6F4B"/>
    <w:multiLevelType w:val="hybridMultilevel"/>
    <w:tmpl w:val="8FBE1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4B1B58"/>
    <w:multiLevelType w:val="hybridMultilevel"/>
    <w:tmpl w:val="6736E6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18A40AED"/>
    <w:multiLevelType w:val="hybridMultilevel"/>
    <w:tmpl w:val="D35C20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E00457"/>
    <w:multiLevelType w:val="hybridMultilevel"/>
    <w:tmpl w:val="58E4B6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A4466DF"/>
    <w:multiLevelType w:val="multilevel"/>
    <w:tmpl w:val="DA0227AC"/>
    <w:name w:val="a.2222222222222222322322222222222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1A4B6F2A"/>
    <w:multiLevelType w:val="hybridMultilevel"/>
    <w:tmpl w:val="D4A07E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AF55ACA"/>
    <w:multiLevelType w:val="hybridMultilevel"/>
    <w:tmpl w:val="97A07D6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1AFD24A3"/>
    <w:multiLevelType w:val="hybridMultilevel"/>
    <w:tmpl w:val="786EA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7052BC"/>
    <w:multiLevelType w:val="multilevel"/>
    <w:tmpl w:val="0415001D"/>
    <w:name w:val="a.222222222222222232232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1BAF3CF4"/>
    <w:multiLevelType w:val="hybridMultilevel"/>
    <w:tmpl w:val="589CD3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1C3E26DE"/>
    <w:multiLevelType w:val="hybridMultilevel"/>
    <w:tmpl w:val="6C92A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4F4BB4"/>
    <w:multiLevelType w:val="multilevel"/>
    <w:tmpl w:val="EC227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1D167A5F"/>
    <w:multiLevelType w:val="hybridMultilevel"/>
    <w:tmpl w:val="9D6A5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D805BD3"/>
    <w:multiLevelType w:val="hybridMultilevel"/>
    <w:tmpl w:val="DF7E9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E6C5164"/>
    <w:multiLevelType w:val="hybridMultilevel"/>
    <w:tmpl w:val="4A028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A8562E"/>
    <w:multiLevelType w:val="hybridMultilevel"/>
    <w:tmpl w:val="D780DB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1EBC4647"/>
    <w:multiLevelType w:val="hybridMultilevel"/>
    <w:tmpl w:val="53680E1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1F257E6A"/>
    <w:multiLevelType w:val="hybridMultilevel"/>
    <w:tmpl w:val="48264CAA"/>
    <w:lvl w:ilvl="0" w:tplc="78FCE0D2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7" w15:restartNumberingAfterBreak="0">
    <w:nsid w:val="1FDB5008"/>
    <w:multiLevelType w:val="hybridMultilevel"/>
    <w:tmpl w:val="0AE8D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0B871EB"/>
    <w:multiLevelType w:val="hybridMultilevel"/>
    <w:tmpl w:val="377CEE0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20E47810"/>
    <w:multiLevelType w:val="hybridMultilevel"/>
    <w:tmpl w:val="B39E2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1572EC5"/>
    <w:multiLevelType w:val="hybridMultilevel"/>
    <w:tmpl w:val="7BCEEEF6"/>
    <w:lvl w:ilvl="0" w:tplc="EB68B9C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2221135B"/>
    <w:multiLevelType w:val="hybridMultilevel"/>
    <w:tmpl w:val="4D38F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2C87CED"/>
    <w:multiLevelType w:val="hybridMultilevel"/>
    <w:tmpl w:val="E6B8E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3AF22C2"/>
    <w:multiLevelType w:val="multilevel"/>
    <w:tmpl w:val="7F544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249E090A"/>
    <w:multiLevelType w:val="hybridMultilevel"/>
    <w:tmpl w:val="0F0EFF70"/>
    <w:lvl w:ilvl="0" w:tplc="C1A803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4E22EFD"/>
    <w:multiLevelType w:val="hybridMultilevel"/>
    <w:tmpl w:val="A80C63BE"/>
    <w:lvl w:ilvl="0" w:tplc="17E65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5F72DB8"/>
    <w:multiLevelType w:val="hybridMultilevel"/>
    <w:tmpl w:val="4DD2F4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6350AC2"/>
    <w:multiLevelType w:val="hybridMultilevel"/>
    <w:tmpl w:val="BBBE0F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268B5EEF"/>
    <w:multiLevelType w:val="multilevel"/>
    <w:tmpl w:val="7F544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26E1315F"/>
    <w:multiLevelType w:val="hybridMultilevel"/>
    <w:tmpl w:val="ADD69D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26ED12FD"/>
    <w:multiLevelType w:val="hybridMultilevel"/>
    <w:tmpl w:val="30EA0B0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26F845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27E25592"/>
    <w:multiLevelType w:val="hybridMultilevel"/>
    <w:tmpl w:val="06404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8D11343"/>
    <w:multiLevelType w:val="hybridMultilevel"/>
    <w:tmpl w:val="94E47760"/>
    <w:lvl w:ilvl="0" w:tplc="3BDCB7B2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4" w15:restartNumberingAfterBreak="0">
    <w:nsid w:val="28E930B9"/>
    <w:multiLevelType w:val="hybridMultilevel"/>
    <w:tmpl w:val="BF00F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8F74CB8"/>
    <w:multiLevelType w:val="hybridMultilevel"/>
    <w:tmpl w:val="0B9E0CC0"/>
    <w:lvl w:ilvl="0" w:tplc="35FEB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9334BD5"/>
    <w:multiLevelType w:val="hybridMultilevel"/>
    <w:tmpl w:val="FB5A5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9357F97"/>
    <w:multiLevelType w:val="hybridMultilevel"/>
    <w:tmpl w:val="54E68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9931E00"/>
    <w:multiLevelType w:val="hybridMultilevel"/>
    <w:tmpl w:val="39B07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A732BF1"/>
    <w:multiLevelType w:val="hybridMultilevel"/>
    <w:tmpl w:val="9AF2B8D4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2AF11006"/>
    <w:multiLevelType w:val="hybridMultilevel"/>
    <w:tmpl w:val="DFBE2544"/>
    <w:lvl w:ilvl="0" w:tplc="34425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B064A75"/>
    <w:multiLevelType w:val="multilevel"/>
    <w:tmpl w:val="7E40E0F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2BA0563D"/>
    <w:multiLevelType w:val="hybridMultilevel"/>
    <w:tmpl w:val="32B0E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CF14484"/>
    <w:multiLevelType w:val="hybridMultilevel"/>
    <w:tmpl w:val="5E485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DF07EB2"/>
    <w:multiLevelType w:val="hybridMultilevel"/>
    <w:tmpl w:val="90FED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E9260B1"/>
    <w:multiLevelType w:val="hybridMultilevel"/>
    <w:tmpl w:val="C3484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EC14C0A"/>
    <w:multiLevelType w:val="hybridMultilevel"/>
    <w:tmpl w:val="DF00A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3632E4"/>
    <w:multiLevelType w:val="multilevel"/>
    <w:tmpl w:val="606EE1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314E33AF"/>
    <w:multiLevelType w:val="hybridMultilevel"/>
    <w:tmpl w:val="054C7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1955AAD"/>
    <w:multiLevelType w:val="hybridMultilevel"/>
    <w:tmpl w:val="B0FAFE0C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 w15:restartNumberingAfterBreak="0">
    <w:nsid w:val="31EA23E7"/>
    <w:multiLevelType w:val="hybridMultilevel"/>
    <w:tmpl w:val="3CDC37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B3DD1"/>
    <w:multiLevelType w:val="hybridMultilevel"/>
    <w:tmpl w:val="615C79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32CD1682"/>
    <w:multiLevelType w:val="hybridMultilevel"/>
    <w:tmpl w:val="4DF62D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3529356F"/>
    <w:multiLevelType w:val="multilevel"/>
    <w:tmpl w:val="44C0F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354D7915"/>
    <w:multiLevelType w:val="hybridMultilevel"/>
    <w:tmpl w:val="0030AB54"/>
    <w:lvl w:ilvl="0" w:tplc="344251F0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5" w15:restartNumberingAfterBreak="0">
    <w:nsid w:val="362152AC"/>
    <w:multiLevelType w:val="hybridMultilevel"/>
    <w:tmpl w:val="54604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6360074"/>
    <w:multiLevelType w:val="hybridMultilevel"/>
    <w:tmpl w:val="1780CC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6A47AD1"/>
    <w:multiLevelType w:val="hybridMultilevel"/>
    <w:tmpl w:val="E65E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6E2334F"/>
    <w:multiLevelType w:val="hybridMultilevel"/>
    <w:tmpl w:val="1BA853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3743526B"/>
    <w:multiLevelType w:val="hybridMultilevel"/>
    <w:tmpl w:val="4C2E040E"/>
    <w:lvl w:ilvl="0" w:tplc="F29CCDE4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38705D6E"/>
    <w:multiLevelType w:val="multilevel"/>
    <w:tmpl w:val="61B26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38B66342"/>
    <w:multiLevelType w:val="hybridMultilevel"/>
    <w:tmpl w:val="5AE47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9261330"/>
    <w:multiLevelType w:val="hybridMultilevel"/>
    <w:tmpl w:val="AD701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973390C"/>
    <w:multiLevelType w:val="hybridMultilevel"/>
    <w:tmpl w:val="7A12A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213D12"/>
    <w:multiLevelType w:val="hybridMultilevel"/>
    <w:tmpl w:val="17EAD7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3578FF"/>
    <w:multiLevelType w:val="hybridMultilevel"/>
    <w:tmpl w:val="90661C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3D3440A0"/>
    <w:multiLevelType w:val="hybridMultilevel"/>
    <w:tmpl w:val="DCCC2AA0"/>
    <w:lvl w:ilvl="0" w:tplc="64DCBAB2">
      <w:start w:val="1"/>
      <w:numFmt w:val="decimal"/>
      <w:lvlText w:val="%1)"/>
      <w:lvlJc w:val="left"/>
      <w:pPr>
        <w:ind w:left="1714" w:hanging="360"/>
      </w:p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107" w15:restartNumberingAfterBreak="0">
    <w:nsid w:val="3E300785"/>
    <w:multiLevelType w:val="hybridMultilevel"/>
    <w:tmpl w:val="565ED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EEE649E"/>
    <w:multiLevelType w:val="hybridMultilevel"/>
    <w:tmpl w:val="BA783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FA84DFE"/>
    <w:multiLevelType w:val="hybridMultilevel"/>
    <w:tmpl w:val="91C4A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406648D0"/>
    <w:multiLevelType w:val="hybridMultilevel"/>
    <w:tmpl w:val="0CF218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2" w15:restartNumberingAfterBreak="0">
    <w:nsid w:val="40942021"/>
    <w:multiLevelType w:val="hybridMultilevel"/>
    <w:tmpl w:val="72689B90"/>
    <w:lvl w:ilvl="0" w:tplc="A9C680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F371D4"/>
    <w:multiLevelType w:val="hybridMultilevel"/>
    <w:tmpl w:val="274E21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1E70085"/>
    <w:multiLevelType w:val="hybridMultilevel"/>
    <w:tmpl w:val="4D02A4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433D4F1D"/>
    <w:multiLevelType w:val="hybridMultilevel"/>
    <w:tmpl w:val="C3484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3B70695"/>
    <w:multiLevelType w:val="hybridMultilevel"/>
    <w:tmpl w:val="47ECB9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43F83362"/>
    <w:multiLevelType w:val="hybridMultilevel"/>
    <w:tmpl w:val="FE8AA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4DA20F5"/>
    <w:multiLevelType w:val="hybridMultilevel"/>
    <w:tmpl w:val="372279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47997C53"/>
    <w:multiLevelType w:val="hybridMultilevel"/>
    <w:tmpl w:val="5CEAD1AC"/>
    <w:lvl w:ilvl="0" w:tplc="0082BFF2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0" w15:restartNumberingAfterBreak="0">
    <w:nsid w:val="48955152"/>
    <w:multiLevelType w:val="multilevel"/>
    <w:tmpl w:val="EC227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1" w15:restartNumberingAfterBreak="0">
    <w:nsid w:val="48A23A03"/>
    <w:multiLevelType w:val="hybridMultilevel"/>
    <w:tmpl w:val="8DF8F0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48AF1FE1"/>
    <w:multiLevelType w:val="hybridMultilevel"/>
    <w:tmpl w:val="6D281C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495A3B9A"/>
    <w:multiLevelType w:val="hybridMultilevel"/>
    <w:tmpl w:val="8F321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9AC131D"/>
    <w:multiLevelType w:val="hybridMultilevel"/>
    <w:tmpl w:val="94B4593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5" w15:restartNumberingAfterBreak="0">
    <w:nsid w:val="4A445EAE"/>
    <w:multiLevelType w:val="hybridMultilevel"/>
    <w:tmpl w:val="F8C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AB12EBA"/>
    <w:multiLevelType w:val="hybridMultilevel"/>
    <w:tmpl w:val="ADFAEA6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7" w15:restartNumberingAfterBreak="0">
    <w:nsid w:val="4BE427BD"/>
    <w:multiLevelType w:val="hybridMultilevel"/>
    <w:tmpl w:val="68C6F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C371178"/>
    <w:multiLevelType w:val="hybridMultilevel"/>
    <w:tmpl w:val="AA9CA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C4F3B3C"/>
    <w:multiLevelType w:val="hybridMultilevel"/>
    <w:tmpl w:val="8FBE1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C7310AD"/>
    <w:multiLevelType w:val="hybridMultilevel"/>
    <w:tmpl w:val="8138B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C7B4741"/>
    <w:multiLevelType w:val="multilevel"/>
    <w:tmpl w:val="7F544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2" w15:restartNumberingAfterBreak="0">
    <w:nsid w:val="4C7D0D9A"/>
    <w:multiLevelType w:val="hybridMultilevel"/>
    <w:tmpl w:val="FBB26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7E448F"/>
    <w:multiLevelType w:val="hybridMultilevel"/>
    <w:tmpl w:val="B3E4B0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D4A6766"/>
    <w:multiLevelType w:val="hybridMultilevel"/>
    <w:tmpl w:val="86C82E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4DAF6A44"/>
    <w:multiLevelType w:val="hybridMultilevel"/>
    <w:tmpl w:val="1CB24528"/>
    <w:lvl w:ilvl="0" w:tplc="2B3E34D0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6" w15:restartNumberingAfterBreak="0">
    <w:nsid w:val="4E4E3C77"/>
    <w:multiLevelType w:val="hybridMultilevel"/>
    <w:tmpl w:val="DF6257F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7">
      <w:start w:val="1"/>
      <w:numFmt w:val="lowerLetter"/>
      <w:lvlText w:val="%2)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7" w15:restartNumberingAfterBreak="0">
    <w:nsid w:val="4E6C3A0C"/>
    <w:multiLevelType w:val="hybridMultilevel"/>
    <w:tmpl w:val="5420E472"/>
    <w:lvl w:ilvl="0" w:tplc="04150011">
      <w:start w:val="1"/>
      <w:numFmt w:val="decimal"/>
      <w:lvlText w:val="%1)"/>
      <w:lvlJc w:val="left"/>
      <w:pPr>
        <w:ind w:left="532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E974312"/>
    <w:multiLevelType w:val="hybridMultilevel"/>
    <w:tmpl w:val="89E24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F995CAD"/>
    <w:multiLevelType w:val="hybridMultilevel"/>
    <w:tmpl w:val="3596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03C596D"/>
    <w:multiLevelType w:val="hybridMultilevel"/>
    <w:tmpl w:val="E2FA201E"/>
    <w:lvl w:ilvl="0" w:tplc="344251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1" w15:restartNumberingAfterBreak="0">
    <w:nsid w:val="510F7CEF"/>
    <w:multiLevelType w:val="hybridMultilevel"/>
    <w:tmpl w:val="7B96C5F2"/>
    <w:lvl w:ilvl="0" w:tplc="44D613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15D33CA"/>
    <w:multiLevelType w:val="hybridMultilevel"/>
    <w:tmpl w:val="7BCEEEF6"/>
    <w:lvl w:ilvl="0" w:tplc="EB68B9C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3" w15:restartNumberingAfterBreak="0">
    <w:nsid w:val="52125061"/>
    <w:multiLevelType w:val="hybridMultilevel"/>
    <w:tmpl w:val="C2E20F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4" w15:restartNumberingAfterBreak="0">
    <w:nsid w:val="52682FC8"/>
    <w:multiLevelType w:val="hybridMultilevel"/>
    <w:tmpl w:val="6DEC8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2F84587"/>
    <w:multiLevelType w:val="hybridMultilevel"/>
    <w:tmpl w:val="19900E3E"/>
    <w:lvl w:ilvl="0" w:tplc="344251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6" w15:restartNumberingAfterBreak="0">
    <w:nsid w:val="53360EA8"/>
    <w:multiLevelType w:val="hybridMultilevel"/>
    <w:tmpl w:val="73C4BF1C"/>
    <w:lvl w:ilvl="0" w:tplc="2B3E34D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53633829"/>
    <w:multiLevelType w:val="hybridMultilevel"/>
    <w:tmpl w:val="8FBE1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3C15B56"/>
    <w:multiLevelType w:val="hybridMultilevel"/>
    <w:tmpl w:val="8A2C42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52771A4"/>
    <w:multiLevelType w:val="hybridMultilevel"/>
    <w:tmpl w:val="252A0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5404D94"/>
    <w:multiLevelType w:val="hybridMultilevel"/>
    <w:tmpl w:val="ED1AB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62C1A8A"/>
    <w:multiLevelType w:val="hybridMultilevel"/>
    <w:tmpl w:val="B4F81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400AB2"/>
    <w:multiLevelType w:val="hybridMultilevel"/>
    <w:tmpl w:val="237CC62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3" w15:restartNumberingAfterBreak="0">
    <w:nsid w:val="5666458E"/>
    <w:multiLevelType w:val="hybridMultilevel"/>
    <w:tmpl w:val="105AA672"/>
    <w:lvl w:ilvl="0" w:tplc="1C3229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4" w15:restartNumberingAfterBreak="0">
    <w:nsid w:val="56FC5359"/>
    <w:multiLevelType w:val="hybridMultilevel"/>
    <w:tmpl w:val="7C20769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571C0C98"/>
    <w:multiLevelType w:val="hybridMultilevel"/>
    <w:tmpl w:val="9C70033A"/>
    <w:lvl w:ilvl="0" w:tplc="4B9E3DA2">
      <w:start w:val="1"/>
      <w:numFmt w:val="lowerLetter"/>
      <w:lvlText w:val="%1)"/>
      <w:lvlJc w:val="left"/>
      <w:pPr>
        <w:ind w:left="720" w:hanging="360"/>
      </w:pPr>
    </w:lvl>
    <w:lvl w:ilvl="1" w:tplc="D2E43256">
      <w:start w:val="1"/>
      <w:numFmt w:val="lowerLetter"/>
      <w:lvlText w:val="%2)"/>
      <w:lvlJc w:val="left"/>
      <w:pPr>
        <w:ind w:left="720" w:hanging="360"/>
      </w:pPr>
    </w:lvl>
    <w:lvl w:ilvl="2" w:tplc="962221C8">
      <w:start w:val="1"/>
      <w:numFmt w:val="lowerLetter"/>
      <w:lvlText w:val="%3)"/>
      <w:lvlJc w:val="left"/>
      <w:pPr>
        <w:ind w:left="720" w:hanging="360"/>
      </w:pPr>
    </w:lvl>
    <w:lvl w:ilvl="3" w:tplc="4DF89472">
      <w:start w:val="1"/>
      <w:numFmt w:val="lowerLetter"/>
      <w:lvlText w:val="%4)"/>
      <w:lvlJc w:val="left"/>
      <w:pPr>
        <w:ind w:left="720" w:hanging="360"/>
      </w:pPr>
    </w:lvl>
    <w:lvl w:ilvl="4" w:tplc="5DE0D5A4">
      <w:start w:val="1"/>
      <w:numFmt w:val="lowerLetter"/>
      <w:lvlText w:val="%5)"/>
      <w:lvlJc w:val="left"/>
      <w:pPr>
        <w:ind w:left="720" w:hanging="360"/>
      </w:pPr>
    </w:lvl>
    <w:lvl w:ilvl="5" w:tplc="737A6AE8">
      <w:start w:val="1"/>
      <w:numFmt w:val="lowerLetter"/>
      <w:lvlText w:val="%6)"/>
      <w:lvlJc w:val="left"/>
      <w:pPr>
        <w:ind w:left="720" w:hanging="360"/>
      </w:pPr>
    </w:lvl>
    <w:lvl w:ilvl="6" w:tplc="E1A893E6">
      <w:start w:val="1"/>
      <w:numFmt w:val="lowerLetter"/>
      <w:lvlText w:val="%7)"/>
      <w:lvlJc w:val="left"/>
      <w:pPr>
        <w:ind w:left="720" w:hanging="360"/>
      </w:pPr>
    </w:lvl>
    <w:lvl w:ilvl="7" w:tplc="65B0A64A">
      <w:start w:val="1"/>
      <w:numFmt w:val="lowerLetter"/>
      <w:lvlText w:val="%8)"/>
      <w:lvlJc w:val="left"/>
      <w:pPr>
        <w:ind w:left="720" w:hanging="360"/>
      </w:pPr>
    </w:lvl>
    <w:lvl w:ilvl="8" w:tplc="F6C80692">
      <w:start w:val="1"/>
      <w:numFmt w:val="lowerLetter"/>
      <w:lvlText w:val="%9)"/>
      <w:lvlJc w:val="left"/>
      <w:pPr>
        <w:ind w:left="720" w:hanging="360"/>
      </w:pPr>
    </w:lvl>
  </w:abstractNum>
  <w:abstractNum w:abstractNumId="156" w15:restartNumberingAfterBreak="0">
    <w:nsid w:val="573D7D0E"/>
    <w:multiLevelType w:val="hybridMultilevel"/>
    <w:tmpl w:val="B6A66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3410BA"/>
    <w:multiLevelType w:val="hybridMultilevel"/>
    <w:tmpl w:val="DB9A41C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6D92F77E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8" w15:restartNumberingAfterBreak="0">
    <w:nsid w:val="59334D9C"/>
    <w:multiLevelType w:val="hybridMultilevel"/>
    <w:tmpl w:val="36083F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A2D2937"/>
    <w:multiLevelType w:val="hybridMultilevel"/>
    <w:tmpl w:val="C9F098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0" w15:restartNumberingAfterBreak="0">
    <w:nsid w:val="5B464869"/>
    <w:multiLevelType w:val="hybridMultilevel"/>
    <w:tmpl w:val="72689B90"/>
    <w:lvl w:ilvl="0" w:tplc="A9C680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BFA4C1B"/>
    <w:multiLevelType w:val="hybridMultilevel"/>
    <w:tmpl w:val="4C2E040E"/>
    <w:lvl w:ilvl="0" w:tplc="F29CCDE4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CC8353A"/>
    <w:multiLevelType w:val="hybridMultilevel"/>
    <w:tmpl w:val="5D9475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5D4272C1"/>
    <w:multiLevelType w:val="hybridMultilevel"/>
    <w:tmpl w:val="2BDE7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DA12384"/>
    <w:multiLevelType w:val="hybridMultilevel"/>
    <w:tmpl w:val="8892D47A"/>
    <w:lvl w:ilvl="0" w:tplc="F702B622">
      <w:start w:val="1"/>
      <w:numFmt w:val="decimal"/>
      <w:lvlText w:val="%1)"/>
      <w:lvlJc w:val="left"/>
      <w:pPr>
        <w:ind w:left="720" w:hanging="360"/>
      </w:pPr>
    </w:lvl>
    <w:lvl w:ilvl="1" w:tplc="E95E6A26">
      <w:start w:val="1"/>
      <w:numFmt w:val="decimal"/>
      <w:lvlText w:val="%2)"/>
      <w:lvlJc w:val="left"/>
      <w:pPr>
        <w:ind w:left="720" w:hanging="360"/>
      </w:pPr>
    </w:lvl>
    <w:lvl w:ilvl="2" w:tplc="8CBC98B8">
      <w:start w:val="1"/>
      <w:numFmt w:val="decimal"/>
      <w:lvlText w:val="%3)"/>
      <w:lvlJc w:val="left"/>
      <w:pPr>
        <w:ind w:left="720" w:hanging="360"/>
      </w:pPr>
    </w:lvl>
    <w:lvl w:ilvl="3" w:tplc="54DC07D0">
      <w:start w:val="1"/>
      <w:numFmt w:val="decimal"/>
      <w:lvlText w:val="%4)"/>
      <w:lvlJc w:val="left"/>
      <w:pPr>
        <w:ind w:left="720" w:hanging="360"/>
      </w:pPr>
    </w:lvl>
    <w:lvl w:ilvl="4" w:tplc="1458F23A">
      <w:start w:val="1"/>
      <w:numFmt w:val="decimal"/>
      <w:lvlText w:val="%5)"/>
      <w:lvlJc w:val="left"/>
      <w:pPr>
        <w:ind w:left="720" w:hanging="360"/>
      </w:pPr>
    </w:lvl>
    <w:lvl w:ilvl="5" w:tplc="2A1E1914">
      <w:start w:val="1"/>
      <w:numFmt w:val="decimal"/>
      <w:lvlText w:val="%6)"/>
      <w:lvlJc w:val="left"/>
      <w:pPr>
        <w:ind w:left="720" w:hanging="360"/>
      </w:pPr>
    </w:lvl>
    <w:lvl w:ilvl="6" w:tplc="7B726B12">
      <w:start w:val="1"/>
      <w:numFmt w:val="decimal"/>
      <w:lvlText w:val="%7)"/>
      <w:lvlJc w:val="left"/>
      <w:pPr>
        <w:ind w:left="720" w:hanging="360"/>
      </w:pPr>
    </w:lvl>
    <w:lvl w:ilvl="7" w:tplc="016E2D9E">
      <w:start w:val="1"/>
      <w:numFmt w:val="decimal"/>
      <w:lvlText w:val="%8)"/>
      <w:lvlJc w:val="left"/>
      <w:pPr>
        <w:ind w:left="720" w:hanging="360"/>
      </w:pPr>
    </w:lvl>
    <w:lvl w:ilvl="8" w:tplc="7EB68F5E">
      <w:start w:val="1"/>
      <w:numFmt w:val="decimal"/>
      <w:lvlText w:val="%9)"/>
      <w:lvlJc w:val="left"/>
      <w:pPr>
        <w:ind w:left="720" w:hanging="360"/>
      </w:pPr>
    </w:lvl>
  </w:abstractNum>
  <w:abstractNum w:abstractNumId="165" w15:restartNumberingAfterBreak="0">
    <w:nsid w:val="5DBB1601"/>
    <w:multiLevelType w:val="hybridMultilevel"/>
    <w:tmpl w:val="C4A687DA"/>
    <w:lvl w:ilvl="0" w:tplc="D98EDF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5E582E72"/>
    <w:multiLevelType w:val="hybridMultilevel"/>
    <w:tmpl w:val="1C320F76"/>
    <w:lvl w:ilvl="0" w:tplc="2B3E34D0">
      <w:start w:val="1"/>
      <w:numFmt w:val="decimal"/>
      <w:lvlText w:val="%1."/>
      <w:lvlJc w:val="left"/>
      <w:pPr>
        <w:ind w:left="644" w:hanging="360"/>
      </w:pPr>
    </w:lvl>
    <w:lvl w:ilvl="1" w:tplc="6D92F77E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7" w15:restartNumberingAfterBreak="0">
    <w:nsid w:val="5F3D6604"/>
    <w:multiLevelType w:val="hybridMultilevel"/>
    <w:tmpl w:val="00340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0B95648"/>
    <w:multiLevelType w:val="multilevel"/>
    <w:tmpl w:val="ACCCC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9" w15:restartNumberingAfterBreak="0">
    <w:nsid w:val="60FF5348"/>
    <w:multiLevelType w:val="hybridMultilevel"/>
    <w:tmpl w:val="693827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613F7ED3"/>
    <w:multiLevelType w:val="hybridMultilevel"/>
    <w:tmpl w:val="4DAE9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1F84505"/>
    <w:multiLevelType w:val="hybridMultilevel"/>
    <w:tmpl w:val="46DCD55C"/>
    <w:lvl w:ilvl="0" w:tplc="344251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621042C2"/>
    <w:multiLevelType w:val="hybridMultilevel"/>
    <w:tmpl w:val="BB7AB6F6"/>
    <w:lvl w:ilvl="0" w:tplc="CC3E22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5B93004"/>
    <w:multiLevelType w:val="hybridMultilevel"/>
    <w:tmpl w:val="726AE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5B93226"/>
    <w:multiLevelType w:val="hybridMultilevel"/>
    <w:tmpl w:val="381046E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65CF0744"/>
    <w:multiLevelType w:val="hybridMultilevel"/>
    <w:tmpl w:val="E376D5A0"/>
    <w:lvl w:ilvl="0" w:tplc="E00A93A0">
      <w:start w:val="1"/>
      <w:numFmt w:val="decimal"/>
      <w:lvlText w:val="%1)"/>
      <w:lvlJc w:val="left"/>
      <w:pPr>
        <w:ind w:left="720" w:hanging="360"/>
      </w:pPr>
    </w:lvl>
    <w:lvl w:ilvl="1" w:tplc="05BA0856">
      <w:start w:val="1"/>
      <w:numFmt w:val="decimal"/>
      <w:lvlText w:val="%2)"/>
      <w:lvlJc w:val="left"/>
      <w:pPr>
        <w:ind w:left="720" w:hanging="360"/>
      </w:pPr>
    </w:lvl>
    <w:lvl w:ilvl="2" w:tplc="44AE4310">
      <w:start w:val="1"/>
      <w:numFmt w:val="decimal"/>
      <w:lvlText w:val="%3)"/>
      <w:lvlJc w:val="left"/>
      <w:pPr>
        <w:ind w:left="720" w:hanging="360"/>
      </w:pPr>
    </w:lvl>
    <w:lvl w:ilvl="3" w:tplc="41EE93CA">
      <w:start w:val="1"/>
      <w:numFmt w:val="decimal"/>
      <w:lvlText w:val="%4)"/>
      <w:lvlJc w:val="left"/>
      <w:pPr>
        <w:ind w:left="720" w:hanging="360"/>
      </w:pPr>
    </w:lvl>
    <w:lvl w:ilvl="4" w:tplc="52620248">
      <w:start w:val="1"/>
      <w:numFmt w:val="decimal"/>
      <w:lvlText w:val="%5)"/>
      <w:lvlJc w:val="left"/>
      <w:pPr>
        <w:ind w:left="720" w:hanging="360"/>
      </w:pPr>
    </w:lvl>
    <w:lvl w:ilvl="5" w:tplc="EB1C569A">
      <w:start w:val="1"/>
      <w:numFmt w:val="decimal"/>
      <w:lvlText w:val="%6)"/>
      <w:lvlJc w:val="left"/>
      <w:pPr>
        <w:ind w:left="720" w:hanging="360"/>
      </w:pPr>
    </w:lvl>
    <w:lvl w:ilvl="6" w:tplc="D3FAD776">
      <w:start w:val="1"/>
      <w:numFmt w:val="decimal"/>
      <w:lvlText w:val="%7)"/>
      <w:lvlJc w:val="left"/>
      <w:pPr>
        <w:ind w:left="720" w:hanging="360"/>
      </w:pPr>
    </w:lvl>
    <w:lvl w:ilvl="7" w:tplc="6F9C2E4C">
      <w:start w:val="1"/>
      <w:numFmt w:val="decimal"/>
      <w:lvlText w:val="%8)"/>
      <w:lvlJc w:val="left"/>
      <w:pPr>
        <w:ind w:left="720" w:hanging="360"/>
      </w:pPr>
    </w:lvl>
    <w:lvl w:ilvl="8" w:tplc="A3FC7E4A">
      <w:start w:val="1"/>
      <w:numFmt w:val="decimal"/>
      <w:lvlText w:val="%9)"/>
      <w:lvlJc w:val="left"/>
      <w:pPr>
        <w:ind w:left="720" w:hanging="360"/>
      </w:pPr>
    </w:lvl>
  </w:abstractNum>
  <w:abstractNum w:abstractNumId="176" w15:restartNumberingAfterBreak="0">
    <w:nsid w:val="660A4DD8"/>
    <w:multiLevelType w:val="hybridMultilevel"/>
    <w:tmpl w:val="42820A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63C5BEC"/>
    <w:multiLevelType w:val="hybridMultilevel"/>
    <w:tmpl w:val="60B2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78061A8"/>
    <w:multiLevelType w:val="hybridMultilevel"/>
    <w:tmpl w:val="823E18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 w15:restartNumberingAfterBreak="0">
    <w:nsid w:val="688049D2"/>
    <w:multiLevelType w:val="hybridMultilevel"/>
    <w:tmpl w:val="94B4593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0" w15:restartNumberingAfterBreak="0">
    <w:nsid w:val="68902F88"/>
    <w:multiLevelType w:val="hybridMultilevel"/>
    <w:tmpl w:val="7EF04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8F70D14"/>
    <w:multiLevelType w:val="hybridMultilevel"/>
    <w:tmpl w:val="CF569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962194D"/>
    <w:multiLevelType w:val="hybridMultilevel"/>
    <w:tmpl w:val="71D8E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9721854"/>
    <w:multiLevelType w:val="hybridMultilevel"/>
    <w:tmpl w:val="F1DAF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B364DD5"/>
    <w:multiLevelType w:val="hybridMultilevel"/>
    <w:tmpl w:val="5D9475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6C2809E3"/>
    <w:multiLevelType w:val="hybridMultilevel"/>
    <w:tmpl w:val="FF58777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D6F0EEC"/>
    <w:multiLevelType w:val="hybridMultilevel"/>
    <w:tmpl w:val="3F40F1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 w15:restartNumberingAfterBreak="0">
    <w:nsid w:val="6E2B407B"/>
    <w:multiLevelType w:val="hybridMultilevel"/>
    <w:tmpl w:val="F098A7A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8" w15:restartNumberingAfterBreak="0">
    <w:nsid w:val="6F1A167C"/>
    <w:multiLevelType w:val="hybridMultilevel"/>
    <w:tmpl w:val="6E400F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9" w15:restartNumberingAfterBreak="0">
    <w:nsid w:val="71E108A1"/>
    <w:multiLevelType w:val="hybridMultilevel"/>
    <w:tmpl w:val="838C3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2A44615"/>
    <w:multiLevelType w:val="hybridMultilevel"/>
    <w:tmpl w:val="8C32F0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1" w15:restartNumberingAfterBreak="0">
    <w:nsid w:val="734B5296"/>
    <w:multiLevelType w:val="hybridMultilevel"/>
    <w:tmpl w:val="119838C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2" w15:restartNumberingAfterBreak="0">
    <w:nsid w:val="734E38F3"/>
    <w:multiLevelType w:val="hybridMultilevel"/>
    <w:tmpl w:val="CC14BE5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4523BE6"/>
    <w:multiLevelType w:val="hybridMultilevel"/>
    <w:tmpl w:val="A80C63BE"/>
    <w:lvl w:ilvl="0" w:tplc="17E65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5B560F9"/>
    <w:multiLevelType w:val="hybridMultilevel"/>
    <w:tmpl w:val="90661C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5B9120B"/>
    <w:multiLevelType w:val="hybridMultilevel"/>
    <w:tmpl w:val="BFCEB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6EF04E1"/>
    <w:multiLevelType w:val="hybridMultilevel"/>
    <w:tmpl w:val="D1B6D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6F5749B"/>
    <w:multiLevelType w:val="hybridMultilevel"/>
    <w:tmpl w:val="63F8833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83861C6"/>
    <w:multiLevelType w:val="hybridMultilevel"/>
    <w:tmpl w:val="7660CD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9" w15:restartNumberingAfterBreak="0">
    <w:nsid w:val="792D04C2"/>
    <w:multiLevelType w:val="hybridMultilevel"/>
    <w:tmpl w:val="696E3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C0F1E30"/>
    <w:multiLevelType w:val="hybridMultilevel"/>
    <w:tmpl w:val="29D0889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307FEF"/>
    <w:multiLevelType w:val="hybridMultilevel"/>
    <w:tmpl w:val="75C8F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C423DAC"/>
    <w:multiLevelType w:val="hybridMultilevel"/>
    <w:tmpl w:val="42623F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3" w15:restartNumberingAfterBreak="0">
    <w:nsid w:val="7C773E90"/>
    <w:multiLevelType w:val="hybridMultilevel"/>
    <w:tmpl w:val="A6A21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D4350FA"/>
    <w:multiLevelType w:val="multilevel"/>
    <w:tmpl w:val="7C02E014"/>
    <w:name w:val="a.2222222222222222322322222222222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5" w15:restartNumberingAfterBreak="0">
    <w:nsid w:val="7D45179B"/>
    <w:multiLevelType w:val="hybridMultilevel"/>
    <w:tmpl w:val="94B4593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6" w15:restartNumberingAfterBreak="0">
    <w:nsid w:val="7EAB310E"/>
    <w:multiLevelType w:val="hybridMultilevel"/>
    <w:tmpl w:val="242CF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81"/>
  </w:num>
  <w:num w:numId="3">
    <w:abstractNumId w:val="21"/>
  </w:num>
  <w:num w:numId="4">
    <w:abstractNumId w:val="5"/>
  </w:num>
  <w:num w:numId="5">
    <w:abstractNumId w:val="87"/>
  </w:num>
  <w:num w:numId="6">
    <w:abstractNumId w:val="61"/>
  </w:num>
  <w:num w:numId="7">
    <w:abstractNumId w:val="198"/>
  </w:num>
  <w:num w:numId="8">
    <w:abstractNumId w:val="18"/>
  </w:num>
  <w:num w:numId="9">
    <w:abstractNumId w:val="174"/>
  </w:num>
  <w:num w:numId="10">
    <w:abstractNumId w:val="134"/>
  </w:num>
  <w:num w:numId="11">
    <w:abstractNumId w:val="171"/>
  </w:num>
  <w:num w:numId="12">
    <w:abstractNumId w:val="79"/>
  </w:num>
  <w:num w:numId="13">
    <w:abstractNumId w:val="11"/>
  </w:num>
  <w:num w:numId="14">
    <w:abstractNumId w:val="192"/>
  </w:num>
  <w:num w:numId="15">
    <w:abstractNumId w:val="197"/>
  </w:num>
  <w:num w:numId="16">
    <w:abstractNumId w:val="159"/>
  </w:num>
  <w:num w:numId="17">
    <w:abstractNumId w:val="64"/>
  </w:num>
  <w:num w:numId="18">
    <w:abstractNumId w:val="74"/>
  </w:num>
  <w:num w:numId="19">
    <w:abstractNumId w:val="31"/>
  </w:num>
  <w:num w:numId="20">
    <w:abstractNumId w:val="106"/>
  </w:num>
  <w:num w:numId="21">
    <w:abstractNumId w:val="75"/>
  </w:num>
  <w:num w:numId="22">
    <w:abstractNumId w:val="24"/>
  </w:num>
  <w:num w:numId="23">
    <w:abstractNumId w:val="166"/>
  </w:num>
  <w:num w:numId="24">
    <w:abstractNumId w:val="188"/>
  </w:num>
  <w:num w:numId="25">
    <w:abstractNumId w:val="172"/>
  </w:num>
  <w:num w:numId="26">
    <w:abstractNumId w:val="99"/>
  </w:num>
  <w:num w:numId="27">
    <w:abstractNumId w:val="111"/>
  </w:num>
  <w:num w:numId="28">
    <w:abstractNumId w:val="206"/>
  </w:num>
  <w:num w:numId="29">
    <w:abstractNumId w:val="78"/>
  </w:num>
  <w:num w:numId="30">
    <w:abstractNumId w:val="42"/>
  </w:num>
  <w:num w:numId="31">
    <w:abstractNumId w:val="45"/>
  </w:num>
  <w:num w:numId="32">
    <w:abstractNumId w:val="136"/>
  </w:num>
  <w:num w:numId="33">
    <w:abstractNumId w:val="55"/>
  </w:num>
  <w:num w:numId="34">
    <w:abstractNumId w:val="127"/>
  </w:num>
  <w:num w:numId="35">
    <w:abstractNumId w:val="135"/>
  </w:num>
  <w:num w:numId="36">
    <w:abstractNumId w:val="36"/>
  </w:num>
  <w:num w:numId="37">
    <w:abstractNumId w:val="146"/>
  </w:num>
  <w:num w:numId="38">
    <w:abstractNumId w:val="141"/>
  </w:num>
  <w:num w:numId="39">
    <w:abstractNumId w:val="15"/>
  </w:num>
  <w:num w:numId="40">
    <w:abstractNumId w:val="26"/>
  </w:num>
  <w:num w:numId="41">
    <w:abstractNumId w:val="0"/>
  </w:num>
  <w:num w:numId="42">
    <w:abstractNumId w:val="44"/>
  </w:num>
  <w:num w:numId="43">
    <w:abstractNumId w:val="178"/>
  </w:num>
  <w:num w:numId="44">
    <w:abstractNumId w:val="187"/>
  </w:num>
  <w:num w:numId="45">
    <w:abstractNumId w:val="157"/>
  </w:num>
  <w:num w:numId="46">
    <w:abstractNumId w:val="95"/>
  </w:num>
  <w:num w:numId="47">
    <w:abstractNumId w:val="17"/>
  </w:num>
  <w:num w:numId="48">
    <w:abstractNumId w:val="46"/>
  </w:num>
  <w:num w:numId="49">
    <w:abstractNumId w:val="108"/>
  </w:num>
  <w:num w:numId="50">
    <w:abstractNumId w:val="151"/>
  </w:num>
  <w:num w:numId="51">
    <w:abstractNumId w:val="6"/>
  </w:num>
  <w:num w:numId="52">
    <w:abstractNumId w:val="150"/>
  </w:num>
  <w:num w:numId="53">
    <w:abstractNumId w:val="103"/>
  </w:num>
  <w:num w:numId="54">
    <w:abstractNumId w:val="35"/>
  </w:num>
  <w:num w:numId="55">
    <w:abstractNumId w:val="86"/>
  </w:num>
  <w:num w:numId="56">
    <w:abstractNumId w:val="201"/>
  </w:num>
  <w:num w:numId="57">
    <w:abstractNumId w:val="50"/>
  </w:num>
  <w:num w:numId="58">
    <w:abstractNumId w:val="173"/>
  </w:num>
  <w:num w:numId="59">
    <w:abstractNumId w:val="156"/>
  </w:num>
  <w:num w:numId="60">
    <w:abstractNumId w:val="66"/>
  </w:num>
  <w:num w:numId="61">
    <w:abstractNumId w:val="170"/>
  </w:num>
  <w:num w:numId="62">
    <w:abstractNumId w:val="9"/>
  </w:num>
  <w:num w:numId="63">
    <w:abstractNumId w:val="88"/>
  </w:num>
  <w:num w:numId="64">
    <w:abstractNumId w:val="131"/>
  </w:num>
  <w:num w:numId="65">
    <w:abstractNumId w:val="203"/>
  </w:num>
  <w:num w:numId="66">
    <w:abstractNumId w:val="181"/>
  </w:num>
  <w:num w:numId="67">
    <w:abstractNumId w:val="51"/>
  </w:num>
  <w:num w:numId="68">
    <w:abstractNumId w:val="180"/>
  </w:num>
  <w:num w:numId="69">
    <w:abstractNumId w:val="54"/>
  </w:num>
  <w:num w:numId="70">
    <w:abstractNumId w:val="97"/>
  </w:num>
  <w:num w:numId="71">
    <w:abstractNumId w:val="63"/>
  </w:num>
  <w:num w:numId="72">
    <w:abstractNumId w:val="191"/>
  </w:num>
  <w:num w:numId="73">
    <w:abstractNumId w:val="20"/>
  </w:num>
  <w:num w:numId="74">
    <w:abstractNumId w:val="183"/>
  </w:num>
  <w:num w:numId="75">
    <w:abstractNumId w:val="199"/>
  </w:num>
  <w:num w:numId="76">
    <w:abstractNumId w:val="130"/>
  </w:num>
  <w:num w:numId="77">
    <w:abstractNumId w:val="107"/>
  </w:num>
  <w:num w:numId="78">
    <w:abstractNumId w:val="53"/>
  </w:num>
  <w:num w:numId="79">
    <w:abstractNumId w:val="22"/>
  </w:num>
  <w:num w:numId="80">
    <w:abstractNumId w:val="34"/>
  </w:num>
  <w:num w:numId="81">
    <w:abstractNumId w:val="3"/>
  </w:num>
  <w:num w:numId="82">
    <w:abstractNumId w:val="62"/>
  </w:num>
  <w:num w:numId="83">
    <w:abstractNumId w:val="195"/>
  </w:num>
  <w:num w:numId="84">
    <w:abstractNumId w:val="113"/>
  </w:num>
  <w:num w:numId="85">
    <w:abstractNumId w:val="163"/>
  </w:num>
  <w:num w:numId="86">
    <w:abstractNumId w:val="101"/>
  </w:num>
  <w:num w:numId="87">
    <w:abstractNumId w:val="49"/>
  </w:num>
  <w:num w:numId="88">
    <w:abstractNumId w:val="137"/>
  </w:num>
  <w:num w:numId="89">
    <w:abstractNumId w:val="184"/>
  </w:num>
  <w:num w:numId="90">
    <w:abstractNumId w:val="76"/>
  </w:num>
  <w:num w:numId="91">
    <w:abstractNumId w:val="94"/>
  </w:num>
  <w:num w:numId="92">
    <w:abstractNumId w:val="144"/>
  </w:num>
  <w:num w:numId="93">
    <w:abstractNumId w:val="132"/>
  </w:num>
  <w:num w:numId="94">
    <w:abstractNumId w:val="109"/>
  </w:num>
  <w:num w:numId="95">
    <w:abstractNumId w:val="142"/>
  </w:num>
  <w:num w:numId="96">
    <w:abstractNumId w:val="60"/>
  </w:num>
  <w:num w:numId="97">
    <w:abstractNumId w:val="184"/>
    <w:lvlOverride w:ilvl="0">
      <w:lvl w:ilvl="0" w:tplc="04150017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8">
    <w:abstractNumId w:val="165"/>
  </w:num>
  <w:num w:numId="99">
    <w:abstractNumId w:val="100"/>
  </w:num>
  <w:num w:numId="100">
    <w:abstractNumId w:val="52"/>
  </w:num>
  <w:num w:numId="101">
    <w:abstractNumId w:val="23"/>
  </w:num>
  <w:num w:numId="102">
    <w:abstractNumId w:val="93"/>
  </w:num>
  <w:num w:numId="103">
    <w:abstractNumId w:val="2"/>
  </w:num>
  <w:num w:numId="104">
    <w:abstractNumId w:val="167"/>
  </w:num>
  <w:num w:numId="105">
    <w:abstractNumId w:val="73"/>
  </w:num>
  <w:num w:numId="106">
    <w:abstractNumId w:val="27"/>
  </w:num>
  <w:num w:numId="107">
    <w:abstractNumId w:val="190"/>
  </w:num>
  <w:num w:numId="108">
    <w:abstractNumId w:val="102"/>
  </w:num>
  <w:num w:numId="109">
    <w:abstractNumId w:val="65"/>
  </w:num>
  <w:num w:numId="110">
    <w:abstractNumId w:val="84"/>
  </w:num>
  <w:num w:numId="111">
    <w:abstractNumId w:val="59"/>
  </w:num>
  <w:num w:numId="112">
    <w:abstractNumId w:val="125"/>
  </w:num>
  <w:num w:numId="113">
    <w:abstractNumId w:val="14"/>
  </w:num>
  <w:num w:numId="114">
    <w:abstractNumId w:val="168"/>
  </w:num>
  <w:num w:numId="115">
    <w:abstractNumId w:val="139"/>
  </w:num>
  <w:num w:numId="116">
    <w:abstractNumId w:val="90"/>
  </w:num>
  <w:num w:numId="117">
    <w:abstractNumId w:val="158"/>
  </w:num>
  <w:num w:numId="118">
    <w:abstractNumId w:val="185"/>
  </w:num>
  <w:num w:numId="119">
    <w:abstractNumId w:val="96"/>
  </w:num>
  <w:num w:numId="120">
    <w:abstractNumId w:val="133"/>
  </w:num>
  <w:num w:numId="121">
    <w:abstractNumId w:val="85"/>
  </w:num>
  <w:num w:numId="122">
    <w:abstractNumId w:val="92"/>
  </w:num>
  <w:num w:numId="123">
    <w:abstractNumId w:val="98"/>
  </w:num>
  <w:num w:numId="124">
    <w:abstractNumId w:val="8"/>
  </w:num>
  <w:num w:numId="125">
    <w:abstractNumId w:val="83"/>
  </w:num>
  <w:num w:numId="126">
    <w:abstractNumId w:val="152"/>
  </w:num>
  <w:num w:numId="127">
    <w:abstractNumId w:val="176"/>
  </w:num>
  <w:num w:numId="128">
    <w:abstractNumId w:val="12"/>
  </w:num>
  <w:num w:numId="129">
    <w:abstractNumId w:val="138"/>
  </w:num>
  <w:num w:numId="130">
    <w:abstractNumId w:val="116"/>
  </w:num>
  <w:num w:numId="131">
    <w:abstractNumId w:val="69"/>
  </w:num>
  <w:num w:numId="132">
    <w:abstractNumId w:val="143"/>
  </w:num>
  <w:num w:numId="133">
    <w:abstractNumId w:val="104"/>
  </w:num>
  <w:num w:numId="134">
    <w:abstractNumId w:val="37"/>
  </w:num>
  <w:num w:numId="135">
    <w:abstractNumId w:val="77"/>
  </w:num>
  <w:num w:numId="136">
    <w:abstractNumId w:val="122"/>
  </w:num>
  <w:num w:numId="137">
    <w:abstractNumId w:val="148"/>
  </w:num>
  <w:num w:numId="138">
    <w:abstractNumId w:val="128"/>
  </w:num>
  <w:num w:numId="139">
    <w:abstractNumId w:val="57"/>
  </w:num>
  <w:num w:numId="140">
    <w:abstractNumId w:val="56"/>
  </w:num>
  <w:num w:numId="141">
    <w:abstractNumId w:val="13"/>
  </w:num>
  <w:num w:numId="142">
    <w:abstractNumId w:val="200"/>
  </w:num>
  <w:num w:numId="143">
    <w:abstractNumId w:val="16"/>
  </w:num>
  <w:num w:numId="144">
    <w:abstractNumId w:val="41"/>
  </w:num>
  <w:num w:numId="145">
    <w:abstractNumId w:val="105"/>
  </w:num>
  <w:num w:numId="146">
    <w:abstractNumId w:val="40"/>
  </w:num>
  <w:num w:numId="147">
    <w:abstractNumId w:val="121"/>
  </w:num>
  <w:num w:numId="148">
    <w:abstractNumId w:val="154"/>
  </w:num>
  <w:num w:numId="149">
    <w:abstractNumId w:val="71"/>
  </w:num>
  <w:num w:numId="150">
    <w:abstractNumId w:val="149"/>
  </w:num>
  <w:num w:numId="151">
    <w:abstractNumId w:val="161"/>
  </w:num>
  <w:num w:numId="152">
    <w:abstractNumId w:val="196"/>
  </w:num>
  <w:num w:numId="153">
    <w:abstractNumId w:val="205"/>
  </w:num>
  <w:num w:numId="154">
    <w:abstractNumId w:val="202"/>
  </w:num>
  <w:num w:numId="155">
    <w:abstractNumId w:val="91"/>
  </w:num>
  <w:num w:numId="156">
    <w:abstractNumId w:val="48"/>
  </w:num>
  <w:num w:numId="157">
    <w:abstractNumId w:val="67"/>
  </w:num>
  <w:num w:numId="158">
    <w:abstractNumId w:val="82"/>
  </w:num>
  <w:num w:numId="159">
    <w:abstractNumId w:val="112"/>
  </w:num>
  <w:num w:numId="160">
    <w:abstractNumId w:val="33"/>
  </w:num>
  <w:num w:numId="161">
    <w:abstractNumId w:val="126"/>
  </w:num>
  <w:num w:numId="162">
    <w:abstractNumId w:val="70"/>
  </w:num>
  <w:num w:numId="163">
    <w:abstractNumId w:val="123"/>
  </w:num>
  <w:num w:numId="164">
    <w:abstractNumId w:val="140"/>
  </w:num>
  <w:num w:numId="165">
    <w:abstractNumId w:val="80"/>
  </w:num>
  <w:num w:numId="166">
    <w:abstractNumId w:val="145"/>
  </w:num>
  <w:num w:numId="167">
    <w:abstractNumId w:val="153"/>
  </w:num>
  <w:num w:numId="168">
    <w:abstractNumId w:val="177"/>
  </w:num>
  <w:num w:numId="169">
    <w:abstractNumId w:val="189"/>
  </w:num>
  <w:num w:numId="170">
    <w:abstractNumId w:val="117"/>
  </w:num>
  <w:num w:numId="171">
    <w:abstractNumId w:val="32"/>
  </w:num>
  <w:num w:numId="172">
    <w:abstractNumId w:val="186"/>
  </w:num>
  <w:num w:numId="173">
    <w:abstractNumId w:val="169"/>
  </w:num>
  <w:num w:numId="174">
    <w:abstractNumId w:val="7"/>
  </w:num>
  <w:num w:numId="175">
    <w:abstractNumId w:val="30"/>
  </w:num>
  <w:num w:numId="176">
    <w:abstractNumId w:val="129"/>
  </w:num>
  <w:num w:numId="177">
    <w:abstractNumId w:val="28"/>
  </w:num>
  <w:num w:numId="178">
    <w:abstractNumId w:val="118"/>
  </w:num>
  <w:num w:numId="179">
    <w:abstractNumId w:val="115"/>
  </w:num>
  <w:num w:numId="180">
    <w:abstractNumId w:val="114"/>
  </w:num>
  <w:num w:numId="181">
    <w:abstractNumId w:val="89"/>
  </w:num>
  <w:num w:numId="182">
    <w:abstractNumId w:val="160"/>
  </w:num>
  <w:num w:numId="183">
    <w:abstractNumId w:val="175"/>
  </w:num>
  <w:num w:numId="184">
    <w:abstractNumId w:val="155"/>
  </w:num>
  <w:num w:numId="185">
    <w:abstractNumId w:val="164"/>
  </w:num>
  <w:num w:numId="186">
    <w:abstractNumId w:val="25"/>
  </w:num>
  <w:num w:numId="187">
    <w:abstractNumId w:val="119"/>
  </w:num>
  <w:num w:numId="188">
    <w:abstractNumId w:val="182"/>
  </w:num>
  <w:num w:numId="189">
    <w:abstractNumId w:val="58"/>
  </w:num>
  <w:num w:numId="190">
    <w:abstractNumId w:val="1"/>
  </w:num>
  <w:num w:numId="19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120"/>
  </w:num>
  <w:num w:numId="193">
    <w:abstractNumId w:val="129"/>
    <w:lvlOverride w:ilvl="0">
      <w:lvl w:ilvl="0" w:tplc="04150011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4">
    <w:abstractNumId w:val="4"/>
  </w:num>
  <w:num w:numId="195">
    <w:abstractNumId w:val="179"/>
  </w:num>
  <w:num w:numId="196">
    <w:abstractNumId w:val="124"/>
  </w:num>
  <w:num w:numId="197">
    <w:abstractNumId w:val="39"/>
  </w:num>
  <w:num w:numId="198">
    <w:abstractNumId w:val="68"/>
  </w:num>
  <w:num w:numId="199">
    <w:abstractNumId w:val="194"/>
  </w:num>
  <w:num w:numId="200">
    <w:abstractNumId w:val="29"/>
  </w:num>
  <w:num w:numId="201">
    <w:abstractNumId w:val="162"/>
  </w:num>
  <w:num w:numId="202">
    <w:abstractNumId w:val="147"/>
  </w:num>
  <w:num w:numId="203">
    <w:abstractNumId w:val="193"/>
  </w:num>
  <w:num w:numId="204">
    <w:abstractNumId w:val="72"/>
  </w:num>
  <w:num w:numId="205">
    <w:abstractNumId w:val="19"/>
  </w:num>
  <w:numIdMacAtCleanup w:val="20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nieszka Kościaniuk">
    <w15:presenceInfo w15:providerId="None" w15:userId="Agnieszka Kościaniuk"/>
  </w15:person>
  <w15:person w15:author="Kościaniuk Agnieszka">
    <w15:presenceInfo w15:providerId="AD" w15:userId="S-1-5-21-2682257222-1983416253-2671480898-290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F4"/>
    <w:rsid w:val="0000457D"/>
    <w:rsid w:val="000048FF"/>
    <w:rsid w:val="00004B74"/>
    <w:rsid w:val="00005EF1"/>
    <w:rsid w:val="00006EA8"/>
    <w:rsid w:val="00015B81"/>
    <w:rsid w:val="000274DA"/>
    <w:rsid w:val="00034CD7"/>
    <w:rsid w:val="000536AF"/>
    <w:rsid w:val="00055EFD"/>
    <w:rsid w:val="00057A56"/>
    <w:rsid w:val="00057D51"/>
    <w:rsid w:val="0006016A"/>
    <w:rsid w:val="00060A99"/>
    <w:rsid w:val="00060E03"/>
    <w:rsid w:val="00060F26"/>
    <w:rsid w:val="00064365"/>
    <w:rsid w:val="00077515"/>
    <w:rsid w:val="00081388"/>
    <w:rsid w:val="00081ED2"/>
    <w:rsid w:val="00085113"/>
    <w:rsid w:val="0008603A"/>
    <w:rsid w:val="000A3F01"/>
    <w:rsid w:val="000B360D"/>
    <w:rsid w:val="000B446B"/>
    <w:rsid w:val="000B4F9D"/>
    <w:rsid w:val="000D58E5"/>
    <w:rsid w:val="000D79B5"/>
    <w:rsid w:val="000E0308"/>
    <w:rsid w:val="000E1C38"/>
    <w:rsid w:val="000E47D9"/>
    <w:rsid w:val="000F0110"/>
    <w:rsid w:val="000F02C3"/>
    <w:rsid w:val="000F1A3E"/>
    <w:rsid w:val="000F477F"/>
    <w:rsid w:val="000F4F1C"/>
    <w:rsid w:val="000F5072"/>
    <w:rsid w:val="00111422"/>
    <w:rsid w:val="00112E9B"/>
    <w:rsid w:val="001130C8"/>
    <w:rsid w:val="001155F3"/>
    <w:rsid w:val="001167EF"/>
    <w:rsid w:val="001224EC"/>
    <w:rsid w:val="00130AF7"/>
    <w:rsid w:val="00136B56"/>
    <w:rsid w:val="00140F60"/>
    <w:rsid w:val="00143C27"/>
    <w:rsid w:val="0014719A"/>
    <w:rsid w:val="00151289"/>
    <w:rsid w:val="00163611"/>
    <w:rsid w:val="001643A4"/>
    <w:rsid w:val="00164D89"/>
    <w:rsid w:val="0016534E"/>
    <w:rsid w:val="001718B0"/>
    <w:rsid w:val="00172CE4"/>
    <w:rsid w:val="001839EF"/>
    <w:rsid w:val="00185350"/>
    <w:rsid w:val="001912AE"/>
    <w:rsid w:val="001967AC"/>
    <w:rsid w:val="001A4B8A"/>
    <w:rsid w:val="001A6583"/>
    <w:rsid w:val="001B524F"/>
    <w:rsid w:val="001C12D8"/>
    <w:rsid w:val="001C4FA3"/>
    <w:rsid w:val="001D0B5B"/>
    <w:rsid w:val="001D7617"/>
    <w:rsid w:val="001E39EE"/>
    <w:rsid w:val="001F24E1"/>
    <w:rsid w:val="001F5C35"/>
    <w:rsid w:val="001F66C4"/>
    <w:rsid w:val="001F6CBC"/>
    <w:rsid w:val="002013CD"/>
    <w:rsid w:val="002014AE"/>
    <w:rsid w:val="0020279B"/>
    <w:rsid w:val="002050A4"/>
    <w:rsid w:val="00207D00"/>
    <w:rsid w:val="0022175F"/>
    <w:rsid w:val="00224FC6"/>
    <w:rsid w:val="00226F97"/>
    <w:rsid w:val="002366D6"/>
    <w:rsid w:val="00237272"/>
    <w:rsid w:val="00237880"/>
    <w:rsid w:val="00244B59"/>
    <w:rsid w:val="0024579E"/>
    <w:rsid w:val="0026277A"/>
    <w:rsid w:val="00263EC9"/>
    <w:rsid w:val="0026593B"/>
    <w:rsid w:val="002661C0"/>
    <w:rsid w:val="00267098"/>
    <w:rsid w:val="00277899"/>
    <w:rsid w:val="00287238"/>
    <w:rsid w:val="00291D3D"/>
    <w:rsid w:val="00294666"/>
    <w:rsid w:val="002946A6"/>
    <w:rsid w:val="002A77C3"/>
    <w:rsid w:val="002B0485"/>
    <w:rsid w:val="002B3275"/>
    <w:rsid w:val="002B6A74"/>
    <w:rsid w:val="002C3D07"/>
    <w:rsid w:val="002C668F"/>
    <w:rsid w:val="002E2FD4"/>
    <w:rsid w:val="002F3C5A"/>
    <w:rsid w:val="002F4B5E"/>
    <w:rsid w:val="002F6637"/>
    <w:rsid w:val="002F70F2"/>
    <w:rsid w:val="0030074B"/>
    <w:rsid w:val="00312F42"/>
    <w:rsid w:val="003153F4"/>
    <w:rsid w:val="00316A7C"/>
    <w:rsid w:val="003175E7"/>
    <w:rsid w:val="00321BE1"/>
    <w:rsid w:val="0032423B"/>
    <w:rsid w:val="00333E6C"/>
    <w:rsid w:val="00334050"/>
    <w:rsid w:val="0034602D"/>
    <w:rsid w:val="00351219"/>
    <w:rsid w:val="00352DC5"/>
    <w:rsid w:val="003659B4"/>
    <w:rsid w:val="00366477"/>
    <w:rsid w:val="003664C6"/>
    <w:rsid w:val="00372BD9"/>
    <w:rsid w:val="00376112"/>
    <w:rsid w:val="0037620F"/>
    <w:rsid w:val="00390F88"/>
    <w:rsid w:val="00392C83"/>
    <w:rsid w:val="0039414A"/>
    <w:rsid w:val="003B047A"/>
    <w:rsid w:val="003C25F4"/>
    <w:rsid w:val="003C4C40"/>
    <w:rsid w:val="003F0010"/>
    <w:rsid w:val="003F36F2"/>
    <w:rsid w:val="00403BAA"/>
    <w:rsid w:val="004050C9"/>
    <w:rsid w:val="0041245E"/>
    <w:rsid w:val="00412864"/>
    <w:rsid w:val="004134D7"/>
    <w:rsid w:val="004144A8"/>
    <w:rsid w:val="004150B5"/>
    <w:rsid w:val="0042316F"/>
    <w:rsid w:val="00430FD9"/>
    <w:rsid w:val="00441801"/>
    <w:rsid w:val="00442CB3"/>
    <w:rsid w:val="00444E5C"/>
    <w:rsid w:val="00454F30"/>
    <w:rsid w:val="004579A1"/>
    <w:rsid w:val="004609B7"/>
    <w:rsid w:val="00471D9C"/>
    <w:rsid w:val="00474AEF"/>
    <w:rsid w:val="00477D5D"/>
    <w:rsid w:val="00481929"/>
    <w:rsid w:val="00493EE6"/>
    <w:rsid w:val="004A253A"/>
    <w:rsid w:val="004A5086"/>
    <w:rsid w:val="004A657E"/>
    <w:rsid w:val="004B14A4"/>
    <w:rsid w:val="004B255F"/>
    <w:rsid w:val="004B57DC"/>
    <w:rsid w:val="004B5FE7"/>
    <w:rsid w:val="004C3514"/>
    <w:rsid w:val="004C7D50"/>
    <w:rsid w:val="004D1586"/>
    <w:rsid w:val="004D4903"/>
    <w:rsid w:val="004D65AF"/>
    <w:rsid w:val="004E3FB7"/>
    <w:rsid w:val="004F1013"/>
    <w:rsid w:val="004F1CA6"/>
    <w:rsid w:val="004F39DB"/>
    <w:rsid w:val="004F7414"/>
    <w:rsid w:val="005113B2"/>
    <w:rsid w:val="005144BA"/>
    <w:rsid w:val="0052008E"/>
    <w:rsid w:val="00536DAC"/>
    <w:rsid w:val="0054026C"/>
    <w:rsid w:val="005417DC"/>
    <w:rsid w:val="00544DAD"/>
    <w:rsid w:val="0056340F"/>
    <w:rsid w:val="005638DE"/>
    <w:rsid w:val="00565C4F"/>
    <w:rsid w:val="00571264"/>
    <w:rsid w:val="005871D7"/>
    <w:rsid w:val="00593A24"/>
    <w:rsid w:val="00594E9D"/>
    <w:rsid w:val="00596E00"/>
    <w:rsid w:val="005A15C8"/>
    <w:rsid w:val="005B32A4"/>
    <w:rsid w:val="005C74A2"/>
    <w:rsid w:val="005D1364"/>
    <w:rsid w:val="005E7588"/>
    <w:rsid w:val="00600AED"/>
    <w:rsid w:val="00602604"/>
    <w:rsid w:val="006051C9"/>
    <w:rsid w:val="00605CD8"/>
    <w:rsid w:val="00610697"/>
    <w:rsid w:val="00613BFF"/>
    <w:rsid w:val="00614240"/>
    <w:rsid w:val="0062322C"/>
    <w:rsid w:val="00641629"/>
    <w:rsid w:val="006646D0"/>
    <w:rsid w:val="00667A46"/>
    <w:rsid w:val="006750FD"/>
    <w:rsid w:val="00684EB7"/>
    <w:rsid w:val="0069737A"/>
    <w:rsid w:val="006A4056"/>
    <w:rsid w:val="006A5668"/>
    <w:rsid w:val="006B1915"/>
    <w:rsid w:val="006B6D8B"/>
    <w:rsid w:val="006C36C9"/>
    <w:rsid w:val="006D00FC"/>
    <w:rsid w:val="006D1C0E"/>
    <w:rsid w:val="006D52C7"/>
    <w:rsid w:val="006E0E96"/>
    <w:rsid w:val="006E3B30"/>
    <w:rsid w:val="006F0027"/>
    <w:rsid w:val="006F0940"/>
    <w:rsid w:val="00701269"/>
    <w:rsid w:val="00703BA0"/>
    <w:rsid w:val="007333E8"/>
    <w:rsid w:val="00735FCF"/>
    <w:rsid w:val="00745A5F"/>
    <w:rsid w:val="00746641"/>
    <w:rsid w:val="0075161A"/>
    <w:rsid w:val="00752503"/>
    <w:rsid w:val="00755ECE"/>
    <w:rsid w:val="00763977"/>
    <w:rsid w:val="00764F01"/>
    <w:rsid w:val="007658EF"/>
    <w:rsid w:val="00767590"/>
    <w:rsid w:val="00774BC2"/>
    <w:rsid w:val="00782E46"/>
    <w:rsid w:val="007831E3"/>
    <w:rsid w:val="00786E26"/>
    <w:rsid w:val="007952D4"/>
    <w:rsid w:val="007B3672"/>
    <w:rsid w:val="007B4607"/>
    <w:rsid w:val="007B7ACD"/>
    <w:rsid w:val="007C0D49"/>
    <w:rsid w:val="007C1D86"/>
    <w:rsid w:val="007C311F"/>
    <w:rsid w:val="007C318D"/>
    <w:rsid w:val="007C790C"/>
    <w:rsid w:val="007E09C1"/>
    <w:rsid w:val="007E1552"/>
    <w:rsid w:val="007E2A04"/>
    <w:rsid w:val="007E390B"/>
    <w:rsid w:val="007E6377"/>
    <w:rsid w:val="00802045"/>
    <w:rsid w:val="00816036"/>
    <w:rsid w:val="0082006C"/>
    <w:rsid w:val="00831280"/>
    <w:rsid w:val="00837381"/>
    <w:rsid w:val="00840F05"/>
    <w:rsid w:val="00841DC6"/>
    <w:rsid w:val="00855331"/>
    <w:rsid w:val="008578D4"/>
    <w:rsid w:val="00860D39"/>
    <w:rsid w:val="00875B83"/>
    <w:rsid w:val="00876900"/>
    <w:rsid w:val="00885C46"/>
    <w:rsid w:val="008869F2"/>
    <w:rsid w:val="008954E4"/>
    <w:rsid w:val="00897C81"/>
    <w:rsid w:val="008A1DAD"/>
    <w:rsid w:val="008B1D04"/>
    <w:rsid w:val="008B46D1"/>
    <w:rsid w:val="008C061C"/>
    <w:rsid w:val="008C38E6"/>
    <w:rsid w:val="008D3669"/>
    <w:rsid w:val="008E14EE"/>
    <w:rsid w:val="008E3884"/>
    <w:rsid w:val="008F0BE7"/>
    <w:rsid w:val="008F21A7"/>
    <w:rsid w:val="008F23F1"/>
    <w:rsid w:val="008F770F"/>
    <w:rsid w:val="00901006"/>
    <w:rsid w:val="00902799"/>
    <w:rsid w:val="00911EC1"/>
    <w:rsid w:val="00920BC2"/>
    <w:rsid w:val="00921E42"/>
    <w:rsid w:val="00923B6D"/>
    <w:rsid w:val="0093258C"/>
    <w:rsid w:val="00962A50"/>
    <w:rsid w:val="00973FA1"/>
    <w:rsid w:val="009802F7"/>
    <w:rsid w:val="00986120"/>
    <w:rsid w:val="00987F54"/>
    <w:rsid w:val="009950AE"/>
    <w:rsid w:val="00996DFC"/>
    <w:rsid w:val="009A0184"/>
    <w:rsid w:val="009B0553"/>
    <w:rsid w:val="009B0FBE"/>
    <w:rsid w:val="009B2F30"/>
    <w:rsid w:val="009C18E4"/>
    <w:rsid w:val="009C399F"/>
    <w:rsid w:val="009C3B4A"/>
    <w:rsid w:val="009D48E1"/>
    <w:rsid w:val="009E3700"/>
    <w:rsid w:val="009E5798"/>
    <w:rsid w:val="009E7C26"/>
    <w:rsid w:val="009F2A3B"/>
    <w:rsid w:val="009F4180"/>
    <w:rsid w:val="00A03CE1"/>
    <w:rsid w:val="00A043BD"/>
    <w:rsid w:val="00A10594"/>
    <w:rsid w:val="00A13132"/>
    <w:rsid w:val="00A14D76"/>
    <w:rsid w:val="00A200D1"/>
    <w:rsid w:val="00A419F3"/>
    <w:rsid w:val="00A43062"/>
    <w:rsid w:val="00A45378"/>
    <w:rsid w:val="00A47D8A"/>
    <w:rsid w:val="00A56619"/>
    <w:rsid w:val="00A57A11"/>
    <w:rsid w:val="00A626DD"/>
    <w:rsid w:val="00A62CBD"/>
    <w:rsid w:val="00A67054"/>
    <w:rsid w:val="00A833A9"/>
    <w:rsid w:val="00A833C0"/>
    <w:rsid w:val="00A919A4"/>
    <w:rsid w:val="00A923DB"/>
    <w:rsid w:val="00AA03E1"/>
    <w:rsid w:val="00AA55E0"/>
    <w:rsid w:val="00AB7CAB"/>
    <w:rsid w:val="00AC0926"/>
    <w:rsid w:val="00AD2522"/>
    <w:rsid w:val="00AD3AC0"/>
    <w:rsid w:val="00AD3F54"/>
    <w:rsid w:val="00AD6C14"/>
    <w:rsid w:val="00AE2006"/>
    <w:rsid w:val="00AE2F82"/>
    <w:rsid w:val="00AE4EE8"/>
    <w:rsid w:val="00AF04F9"/>
    <w:rsid w:val="00AF3F48"/>
    <w:rsid w:val="00AF482A"/>
    <w:rsid w:val="00B02AAA"/>
    <w:rsid w:val="00B061FA"/>
    <w:rsid w:val="00B12488"/>
    <w:rsid w:val="00B1258E"/>
    <w:rsid w:val="00B14074"/>
    <w:rsid w:val="00B1620A"/>
    <w:rsid w:val="00B16826"/>
    <w:rsid w:val="00B42F85"/>
    <w:rsid w:val="00B574EC"/>
    <w:rsid w:val="00B71319"/>
    <w:rsid w:val="00B71E52"/>
    <w:rsid w:val="00B75A72"/>
    <w:rsid w:val="00B951CC"/>
    <w:rsid w:val="00B97B9B"/>
    <w:rsid w:val="00BA16A7"/>
    <w:rsid w:val="00BA1AA3"/>
    <w:rsid w:val="00BA3327"/>
    <w:rsid w:val="00BB2348"/>
    <w:rsid w:val="00BB248D"/>
    <w:rsid w:val="00BB3928"/>
    <w:rsid w:val="00BC37BD"/>
    <w:rsid w:val="00BC3E3A"/>
    <w:rsid w:val="00BC3F9B"/>
    <w:rsid w:val="00BC729A"/>
    <w:rsid w:val="00BD04B3"/>
    <w:rsid w:val="00BD12E0"/>
    <w:rsid w:val="00BD4997"/>
    <w:rsid w:val="00BD7846"/>
    <w:rsid w:val="00BE04DE"/>
    <w:rsid w:val="00BF386B"/>
    <w:rsid w:val="00BF4EC9"/>
    <w:rsid w:val="00BF55C1"/>
    <w:rsid w:val="00BF679E"/>
    <w:rsid w:val="00C01543"/>
    <w:rsid w:val="00C10031"/>
    <w:rsid w:val="00C10E82"/>
    <w:rsid w:val="00C11F7E"/>
    <w:rsid w:val="00C14CE6"/>
    <w:rsid w:val="00C21401"/>
    <w:rsid w:val="00C24FBE"/>
    <w:rsid w:val="00C26210"/>
    <w:rsid w:val="00C268A1"/>
    <w:rsid w:val="00C27162"/>
    <w:rsid w:val="00C301BB"/>
    <w:rsid w:val="00C466A2"/>
    <w:rsid w:val="00C501BF"/>
    <w:rsid w:val="00C5552E"/>
    <w:rsid w:val="00C55BC5"/>
    <w:rsid w:val="00C60E94"/>
    <w:rsid w:val="00C679C9"/>
    <w:rsid w:val="00C72FAB"/>
    <w:rsid w:val="00C75F40"/>
    <w:rsid w:val="00C7642A"/>
    <w:rsid w:val="00C815FA"/>
    <w:rsid w:val="00C842C7"/>
    <w:rsid w:val="00C93A16"/>
    <w:rsid w:val="00C93F50"/>
    <w:rsid w:val="00C952B0"/>
    <w:rsid w:val="00C97966"/>
    <w:rsid w:val="00C97B65"/>
    <w:rsid w:val="00CB563C"/>
    <w:rsid w:val="00CB7D1A"/>
    <w:rsid w:val="00CC1355"/>
    <w:rsid w:val="00CC197F"/>
    <w:rsid w:val="00CC1AFD"/>
    <w:rsid w:val="00CC576D"/>
    <w:rsid w:val="00CD09F9"/>
    <w:rsid w:val="00CD1D82"/>
    <w:rsid w:val="00CE0CA3"/>
    <w:rsid w:val="00CE4F22"/>
    <w:rsid w:val="00CF1C5D"/>
    <w:rsid w:val="00CF70A0"/>
    <w:rsid w:val="00D005EE"/>
    <w:rsid w:val="00D03639"/>
    <w:rsid w:val="00D05F3A"/>
    <w:rsid w:val="00D05FB6"/>
    <w:rsid w:val="00D16AE4"/>
    <w:rsid w:val="00D212C8"/>
    <w:rsid w:val="00D23B7F"/>
    <w:rsid w:val="00D31748"/>
    <w:rsid w:val="00D35BF5"/>
    <w:rsid w:val="00D437EE"/>
    <w:rsid w:val="00D44E86"/>
    <w:rsid w:val="00D45D20"/>
    <w:rsid w:val="00D46FF3"/>
    <w:rsid w:val="00D506CF"/>
    <w:rsid w:val="00D65B9E"/>
    <w:rsid w:val="00D6696F"/>
    <w:rsid w:val="00D7245F"/>
    <w:rsid w:val="00D72B74"/>
    <w:rsid w:val="00D80454"/>
    <w:rsid w:val="00D85504"/>
    <w:rsid w:val="00D956E3"/>
    <w:rsid w:val="00D967EB"/>
    <w:rsid w:val="00DC171A"/>
    <w:rsid w:val="00DC6DB4"/>
    <w:rsid w:val="00DD13AC"/>
    <w:rsid w:val="00DD408F"/>
    <w:rsid w:val="00DD5CFF"/>
    <w:rsid w:val="00DF5145"/>
    <w:rsid w:val="00E03317"/>
    <w:rsid w:val="00E0415A"/>
    <w:rsid w:val="00E069C9"/>
    <w:rsid w:val="00E13EF8"/>
    <w:rsid w:val="00E200CF"/>
    <w:rsid w:val="00E26BC4"/>
    <w:rsid w:val="00E30461"/>
    <w:rsid w:val="00E310D0"/>
    <w:rsid w:val="00E36B31"/>
    <w:rsid w:val="00E60201"/>
    <w:rsid w:val="00E648DD"/>
    <w:rsid w:val="00E712B1"/>
    <w:rsid w:val="00E71B79"/>
    <w:rsid w:val="00E76F64"/>
    <w:rsid w:val="00E80558"/>
    <w:rsid w:val="00E82761"/>
    <w:rsid w:val="00EA1BAF"/>
    <w:rsid w:val="00EA5FC3"/>
    <w:rsid w:val="00EA6179"/>
    <w:rsid w:val="00EB6475"/>
    <w:rsid w:val="00ED157B"/>
    <w:rsid w:val="00ED27F2"/>
    <w:rsid w:val="00EE0E2C"/>
    <w:rsid w:val="00EE2F35"/>
    <w:rsid w:val="00EE489C"/>
    <w:rsid w:val="00EF22DE"/>
    <w:rsid w:val="00EF2E86"/>
    <w:rsid w:val="00EF42C5"/>
    <w:rsid w:val="00EF4B46"/>
    <w:rsid w:val="00EF62D0"/>
    <w:rsid w:val="00F02F7A"/>
    <w:rsid w:val="00F102BD"/>
    <w:rsid w:val="00F14D16"/>
    <w:rsid w:val="00F153E6"/>
    <w:rsid w:val="00F239E8"/>
    <w:rsid w:val="00F310E9"/>
    <w:rsid w:val="00F34ECA"/>
    <w:rsid w:val="00F40146"/>
    <w:rsid w:val="00F40AEC"/>
    <w:rsid w:val="00F5141F"/>
    <w:rsid w:val="00F51E11"/>
    <w:rsid w:val="00F5299E"/>
    <w:rsid w:val="00F548D5"/>
    <w:rsid w:val="00F73760"/>
    <w:rsid w:val="00F7377A"/>
    <w:rsid w:val="00F746B4"/>
    <w:rsid w:val="00F80978"/>
    <w:rsid w:val="00F854FF"/>
    <w:rsid w:val="00FA0E46"/>
    <w:rsid w:val="00FA39F9"/>
    <w:rsid w:val="00FB2A41"/>
    <w:rsid w:val="00FB3888"/>
    <w:rsid w:val="00FB5204"/>
    <w:rsid w:val="00FB5762"/>
    <w:rsid w:val="00FC313E"/>
    <w:rsid w:val="00FD4087"/>
    <w:rsid w:val="00FD5BBA"/>
    <w:rsid w:val="00FE0AFD"/>
    <w:rsid w:val="00FF267E"/>
    <w:rsid w:val="00FF3276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96F431"/>
  <w15:docId w15:val="{D254605E-AFDA-4125-99D8-6EDD6EA2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120" w:line="360" w:lineRule="auto"/>
      <w:jc w:val="both"/>
    </w:pPr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C4FA3"/>
    <w:pPr>
      <w:keepNext/>
      <w:keepLines/>
      <w:spacing w:before="240"/>
      <w:outlineLvl w:val="0"/>
    </w:pPr>
    <w:rPr>
      <w:rFonts w:eastAsiaTheme="majorEastAsia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pPr>
      <w:keepNext/>
      <w:keepLines/>
      <w:spacing w:before="24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1F24E1"/>
    <w:pPr>
      <w:keepNext/>
      <w:keepLines/>
      <w:spacing w:before="2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C4FA3"/>
    <w:rPr>
      <w:rFonts w:ascii="Arial" w:eastAsiaTheme="majorEastAsia" w:hAnsi="Arial" w:cs="Arial"/>
      <w:b/>
      <w:bCs/>
      <w:sz w:val="32"/>
      <w:szCs w:val="32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2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aliases w:val=" Znak,Tekst komentarza Znak Znak, Znak Znak Znak, Znak Znak,Tekst komentarza Znak Znak Znak,Znak,Znak Znak Znak,Znak Znak"/>
    <w:basedOn w:val="Normalny"/>
    <w:link w:val="TekstkomentarzaZnak"/>
    <w:uiPriority w:val="99"/>
    <w:unhideWhenUsed/>
    <w:qFormat/>
    <w:rPr>
      <w:sz w:val="20"/>
      <w:szCs w:val="20"/>
    </w:rPr>
  </w:style>
  <w:style w:type="character" w:customStyle="1" w:styleId="TekstkomentarzaZnak">
    <w:name w:val="Tekst komentarza Znak"/>
    <w:aliases w:val=" Znak Znak1,Tekst komentarza Znak Znak Znak1, Znak Znak Znak Znak, Znak Znak Znak1,Tekst komentarza Znak Znak Znak Znak,Znak Znak1,Znak Znak Znak Znak,Znak Znak Znak1"/>
    <w:basedOn w:val="Domylnaczcionkaakapitu"/>
    <w:link w:val="Tekstkomentarza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lang w:val="pl-PL" w:eastAsia="pl-PL"/>
    </w:rPr>
  </w:style>
  <w:style w:type="paragraph" w:styleId="Poprawka">
    <w:name w:val="Revision"/>
    <w:hidden/>
    <w:uiPriority w:val="99"/>
    <w:semiHidden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Pr>
      <w:rFonts w:ascii="Arial" w:eastAsiaTheme="majorEastAsia" w:hAnsi="Arial" w:cstheme="majorBidi"/>
      <w:b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1F24E1"/>
    <w:rPr>
      <w:rFonts w:ascii="Arial" w:eastAsiaTheme="majorEastAsia" w:hAnsi="Arial" w:cstheme="majorBidi"/>
      <w:b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Arial" w:hAnsi="Arial"/>
      <w:lang w:eastAsia="pl-PL"/>
    </w:r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numbering" w:customStyle="1" w:styleId="Styl2">
    <w:name w:val="Styl2"/>
    <w:uiPriority w:val="99"/>
    <w:pPr>
      <w:numPr>
        <w:numId w:val="1"/>
      </w:numPr>
    </w:pPr>
  </w:style>
  <w:style w:type="paragraph" w:styleId="Spistreci1">
    <w:name w:val="toc 1"/>
    <w:aliases w:val="Spis treści dla wytycznych"/>
    <w:basedOn w:val="Normalny"/>
    <w:next w:val="Normalny"/>
    <w:autoRedefine/>
    <w:uiPriority w:val="39"/>
    <w:unhideWhenUsed/>
    <w:qFormat/>
    <w:pPr>
      <w:tabs>
        <w:tab w:val="right" w:leader="dot" w:pos="9062"/>
      </w:tabs>
      <w:spacing w:before="120"/>
    </w:pPr>
  </w:style>
  <w:style w:type="paragraph" w:styleId="Spistreci2">
    <w:name w:val="toc 2"/>
    <w:basedOn w:val="Normalny"/>
    <w:next w:val="Normalny"/>
    <w:autoRedefine/>
    <w:uiPriority w:val="39"/>
    <w:unhideWhenUsed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pPr>
      <w:tabs>
        <w:tab w:val="right" w:leader="dot" w:pos="9062"/>
      </w:tabs>
      <w:spacing w:before="120"/>
      <w:ind w:left="482"/>
    </w:pPr>
  </w:style>
  <w:style w:type="paragraph" w:customStyle="1" w:styleId="DATAAKTUdatauchwalenialubwydaniaaktu">
    <w:name w:val="DATA_AKTU – data uchwalenia lub wydania aktu"/>
    <w:next w:val="Normalny"/>
    <w:uiPriority w:val="6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pPr>
      <w:keepNext/>
      <w:jc w:val="right"/>
    </w:pPr>
    <w:rPr>
      <w:rFonts w:ascii="Times New Roman" w:eastAsiaTheme="minorEastAsia" w:hAnsi="Times New Roman" w:cs="Arial"/>
      <w:b/>
      <w:szCs w:val="20"/>
    </w:rPr>
  </w:style>
  <w:style w:type="paragraph" w:customStyle="1" w:styleId="TEKSTZacznikido">
    <w:name w:val="TEKST&quot;Załącznik(i) do ...&quot;"/>
    <w:uiPriority w:val="28"/>
    <w:qFormat/>
    <w:pPr>
      <w:keepNext/>
      <w:spacing w:after="240"/>
      <w:ind w:left="5670"/>
      <w:contextualSpacing/>
    </w:pPr>
    <w:rPr>
      <w:rFonts w:eastAsiaTheme="minorEastAsia" w:cs="Arial"/>
      <w:sz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Pr>
      <w:rFonts w:ascii="Arial" w:hAnsi="Arial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spacing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/>
      <w:sz w:val="24"/>
      <w:szCs w:val="24"/>
      <w:lang w:eastAsia="pl-PL"/>
    </w:rPr>
  </w:style>
  <w:style w:type="paragraph" w:customStyle="1" w:styleId="ql-align-justify">
    <w:name w:val="ql-align-justify"/>
    <w:basedOn w:val="Normalny"/>
    <w:uiPriority w:val="99"/>
    <w:qFormat/>
    <w:pPr>
      <w:spacing w:after="0" w:line="240" w:lineRule="auto"/>
      <w:jc w:val="left"/>
    </w:pPr>
    <w:rPr>
      <w:rFonts w:eastAsiaTheme="minorEastAsia" w:cstheme="minorBidi"/>
      <w:sz w:val="20"/>
      <w:szCs w:val="20"/>
      <w:lang w:eastAsia="zh-CN"/>
    </w:rPr>
  </w:style>
  <w:style w:type="paragraph" w:customStyle="1" w:styleId="pf0">
    <w:name w:val="pf0"/>
    <w:basedOn w:val="Normalny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cf01">
    <w:name w:val="cf01"/>
    <w:basedOn w:val="Domylnaczcionkaakapitu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7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6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C75C7197814C258BB04948C3B860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E8D723-A5DB-4FC6-B28F-0A182371032B}"/>
      </w:docPartPr>
      <w:docPartBody>
        <w:p w:rsidR="00F06969" w:rsidRDefault="00F06969">
          <w:pPr>
            <w:pStyle w:val="F1C75C7197814C258BB04948C3B860CF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7AB1A48457F04C089E4B0891378B07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403394-1FDF-4A5D-B521-AA4FE02973D1}"/>
      </w:docPartPr>
      <w:docPartBody>
        <w:p w:rsidR="00F06969" w:rsidRDefault="00F06969">
          <w:pPr>
            <w:pStyle w:val="7AB1A48457F04C089E4B0891378B0705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A8E05DE928A14E5E876128644382DC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15A8DB-069E-4A58-8220-D1DEBACB94B8}"/>
      </w:docPartPr>
      <w:docPartBody>
        <w:p w:rsidR="00F06969" w:rsidRDefault="00F06969">
          <w:pPr>
            <w:pStyle w:val="A8E05DE928A14E5E876128644382DCC3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0B55763FFD9149F98EA7A9EB27D7BC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C2EE10-CC76-4447-B7C2-C10926AB4313}"/>
      </w:docPartPr>
      <w:docPartBody>
        <w:p w:rsidR="00F06969" w:rsidRDefault="00F06969">
          <w:pPr>
            <w:pStyle w:val="0B55763FFD9149F98EA7A9EB27D7BC9A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CC79704938994A0E99F9850D304EE2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EAA219-E277-4C7A-9C08-7C70FD49EF46}"/>
      </w:docPartPr>
      <w:docPartBody>
        <w:p w:rsidR="00F06969" w:rsidRDefault="00F06969">
          <w:pPr>
            <w:pStyle w:val="CC79704938994A0E99F9850D304EE2D9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D8590C4F0FDF4C36AF4CD3AE6B3863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7711D8-00AC-4830-A126-0D91EDA652B9}"/>
      </w:docPartPr>
      <w:docPartBody>
        <w:p w:rsidR="00F06969" w:rsidRDefault="00F06969">
          <w:pPr>
            <w:pStyle w:val="D8590C4F0FDF4C36AF4CD3AE6B38630B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669576F393824EB696E939285866D2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DFB35F-84DC-44DF-9240-B5EAD0E3CA66}"/>
      </w:docPartPr>
      <w:docPartBody>
        <w:p w:rsidR="00F06969" w:rsidRDefault="00F06969">
          <w:pPr>
            <w:pStyle w:val="669576F393824EB696E939285866D217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69"/>
    <w:rsid w:val="00007653"/>
    <w:rsid w:val="00026913"/>
    <w:rsid w:val="001357EE"/>
    <w:rsid w:val="00136372"/>
    <w:rsid w:val="001408C5"/>
    <w:rsid w:val="001544C7"/>
    <w:rsid w:val="001678E7"/>
    <w:rsid w:val="00191D16"/>
    <w:rsid w:val="001B0052"/>
    <w:rsid w:val="002B2B26"/>
    <w:rsid w:val="002E4E4A"/>
    <w:rsid w:val="00303E28"/>
    <w:rsid w:val="00326285"/>
    <w:rsid w:val="003D617A"/>
    <w:rsid w:val="0042112B"/>
    <w:rsid w:val="0046291C"/>
    <w:rsid w:val="004C5E1B"/>
    <w:rsid w:val="00545625"/>
    <w:rsid w:val="005F338C"/>
    <w:rsid w:val="00600915"/>
    <w:rsid w:val="00610F62"/>
    <w:rsid w:val="00612B2E"/>
    <w:rsid w:val="006B05D3"/>
    <w:rsid w:val="006D0251"/>
    <w:rsid w:val="006F0870"/>
    <w:rsid w:val="007270B1"/>
    <w:rsid w:val="00737156"/>
    <w:rsid w:val="007E2B25"/>
    <w:rsid w:val="008208B1"/>
    <w:rsid w:val="0083514B"/>
    <w:rsid w:val="008A4CA2"/>
    <w:rsid w:val="008C69E7"/>
    <w:rsid w:val="008D4F3E"/>
    <w:rsid w:val="008F6DBD"/>
    <w:rsid w:val="0095534C"/>
    <w:rsid w:val="009761FC"/>
    <w:rsid w:val="009C6ED1"/>
    <w:rsid w:val="009E5751"/>
    <w:rsid w:val="00A63718"/>
    <w:rsid w:val="00A96AD8"/>
    <w:rsid w:val="00AA63C6"/>
    <w:rsid w:val="00AC1191"/>
    <w:rsid w:val="00AD3523"/>
    <w:rsid w:val="00B54DCE"/>
    <w:rsid w:val="00B562D5"/>
    <w:rsid w:val="00B71409"/>
    <w:rsid w:val="00BD534A"/>
    <w:rsid w:val="00BE6FE7"/>
    <w:rsid w:val="00C10CBA"/>
    <w:rsid w:val="00C158DC"/>
    <w:rsid w:val="00C26216"/>
    <w:rsid w:val="00C32639"/>
    <w:rsid w:val="00C71A87"/>
    <w:rsid w:val="00CE401B"/>
    <w:rsid w:val="00D105BA"/>
    <w:rsid w:val="00D11343"/>
    <w:rsid w:val="00D5672D"/>
    <w:rsid w:val="00D601D1"/>
    <w:rsid w:val="00E47028"/>
    <w:rsid w:val="00E63D02"/>
    <w:rsid w:val="00E84E7D"/>
    <w:rsid w:val="00F033D4"/>
    <w:rsid w:val="00F06969"/>
    <w:rsid w:val="00F4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F1C75C7197814C258BB04948C3B860CF">
    <w:name w:val="F1C75C7197814C258BB04948C3B860CF"/>
  </w:style>
  <w:style w:type="paragraph" w:customStyle="1" w:styleId="7AB1A48457F04C089E4B0891378B0705">
    <w:name w:val="7AB1A48457F04C089E4B0891378B0705"/>
  </w:style>
  <w:style w:type="paragraph" w:customStyle="1" w:styleId="A8E05DE928A14E5E876128644382DCC3">
    <w:name w:val="A8E05DE928A14E5E876128644382DCC3"/>
  </w:style>
  <w:style w:type="paragraph" w:customStyle="1" w:styleId="0B55763FFD9149F98EA7A9EB27D7BC9A">
    <w:name w:val="0B55763FFD9149F98EA7A9EB27D7BC9A"/>
  </w:style>
  <w:style w:type="paragraph" w:customStyle="1" w:styleId="CC79704938994A0E99F9850D304EE2D9">
    <w:name w:val="CC79704938994A0E99F9850D304EE2D9"/>
  </w:style>
  <w:style w:type="paragraph" w:customStyle="1" w:styleId="D8590C4F0FDF4C36AF4CD3AE6B38630B">
    <w:name w:val="D8590C4F0FDF4C36AF4CD3AE6B38630B"/>
  </w:style>
  <w:style w:type="paragraph" w:customStyle="1" w:styleId="669576F393824EB696E939285866D217">
    <w:name w:val="669576F393824EB696E939285866D2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7EC52313D73C4C89F2F577653D426F" ma:contentTypeVersion="17" ma:contentTypeDescription="Utwórz nowy dokument." ma:contentTypeScope="" ma:versionID="9c9ddbfe0ec779fe5a6d3fd922575922">
  <xsd:schema xmlns:xsd="http://www.w3.org/2001/XMLSchema" xmlns:xs="http://www.w3.org/2001/XMLSchema" xmlns:p="http://schemas.microsoft.com/office/2006/metadata/properties" xmlns:ns3="e0f2f53b-0fcc-47a3-9084-6cf0afe85959" xmlns:ns4="b8f5b921-71c1-423b-9ec9-1f24f3672a49" targetNamespace="http://schemas.microsoft.com/office/2006/metadata/properties" ma:root="true" ma:fieldsID="22a49719e458e3caf69b2dc5b705717c" ns3:_="" ns4:_="">
    <xsd:import namespace="e0f2f53b-0fcc-47a3-9084-6cf0afe85959"/>
    <xsd:import namespace="b8f5b921-71c1-423b-9ec9-1f24f3672a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2f53b-0fcc-47a3-9084-6cf0afe859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5b921-71c1-423b-9ec9-1f24f3672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2709-F9DF-4FDA-8482-543C93678B03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b8f5b921-71c1-423b-9ec9-1f24f3672a49"/>
    <ds:schemaRef ds:uri="http://schemas.microsoft.com/office/2006/metadata/properties"/>
    <ds:schemaRef ds:uri="e0f2f53b-0fcc-47a3-9084-6cf0afe85959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BF6940C-A6DB-4560-BBE2-CC066A0D568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554DED4-0392-4A5A-8B26-415344F37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2f53b-0fcc-47a3-9084-6cf0afe85959"/>
    <ds:schemaRef ds:uri="b8f5b921-71c1-423b-9ec9-1f24f3672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C21DDD-2338-4D6E-A731-5C3ED25882D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82220B-4470-40FD-9623-77F18685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6269</Words>
  <Characters>39679</Characters>
  <Application>Microsoft Office Word</Application>
  <DocSecurity>0</DocSecurity>
  <Lines>330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2021-2027</vt:lpstr>
    </vt:vector>
  </TitlesOfParts>
  <Company>MRR</Company>
  <LinksUpToDate>false</LinksUpToDate>
  <CharactersWithSpaces>45857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2021-2027</dc:title>
  <dc:subject/>
  <dc:creator>Soon</dc:creator>
  <cp:keywords/>
  <dc:description/>
  <cp:lastModifiedBy>Kościaniuk Agnieszka</cp:lastModifiedBy>
  <cp:revision>2</cp:revision>
  <cp:lastPrinted>2024-08-07T11:54:00Z</cp:lastPrinted>
  <dcterms:created xsi:type="dcterms:W3CDTF">2024-09-02T10:59:00Z</dcterms:created>
  <dcterms:modified xsi:type="dcterms:W3CDTF">2024-09-02T10:59:00Z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0x010100EC7EC52313D73C4C89F2F577653D426F</vt:lpwstr>
  </property>
  <property fmtid="{D5CDD505-2E9C-101B-9397-08002B2CF9AE}" pid="3" name="GrammarlyDocumentId">
    <vt:lpwstr>9fc22f775cfc26b23927c48977f028045888ee3b129f57d9a98517d059bda362</vt:lpwstr>
  </property>
  <property fmtid="{D5CDD505-2E9C-101B-9397-08002B2CF9AE}" pid="4" name="docIndexRef">
    <vt:lpwstr>8929368c-a477-4570-b469-df977bd1b189</vt:lpwstr>
  </property>
  <property fmtid="{D5CDD505-2E9C-101B-9397-08002B2CF9AE}" pid="5" name="bjSaver">
    <vt:lpwstr>b1C7wKcRY3SQvHDUPysW0rhR8+Yl8J5b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7" name="bjDocumentLabelXML-0">
    <vt:lpwstr>ames.com/2008/01/sie/internal/label"&gt;&lt;element uid="e3529ac4-ce9c-4660-aa85-64853fbeee80" value="" /&gt;&lt;/sisl&gt;</vt:lpwstr>
  </property>
  <property fmtid="{D5CDD505-2E9C-101B-9397-08002B2CF9AE}" pid="8" name="bjDocumentSecurityLabel">
    <vt:lpwstr>Klasyfikacja: OGÓLNA</vt:lpwstr>
  </property>
  <property fmtid="{D5CDD505-2E9C-101B-9397-08002B2CF9AE}" pid="9" name="bjClsUserRVM">
    <vt:lpwstr>[]</vt:lpwstr>
  </property>
</Properties>
</file>